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9F" w:rsidRPr="0043359F" w:rsidRDefault="0043359F" w:rsidP="0043359F">
      <w:pPr>
        <w:spacing w:after="0" w:line="240" w:lineRule="auto"/>
        <w:ind w:firstLine="284"/>
        <w:jc w:val="center"/>
        <w:rPr>
          <w:rFonts w:ascii="Times New Roman" w:eastAsia="Times New Roman" w:hAnsi="Times New Roman" w:cs="Times New Roman"/>
          <w:sz w:val="24"/>
          <w:szCs w:val="24"/>
          <w:lang w:eastAsia="ru-RU"/>
        </w:rPr>
      </w:pPr>
      <w:r w:rsidRPr="0043359F">
        <w:rPr>
          <w:rFonts w:ascii="Times New Roman" w:eastAsia="Times New Roman" w:hAnsi="Times New Roman" w:cs="Times New Roman"/>
          <w:sz w:val="24"/>
          <w:szCs w:val="24"/>
          <w:lang w:eastAsia="ru-RU"/>
        </w:rPr>
        <w:t xml:space="preserve">МУ «Отдел образования </w:t>
      </w:r>
      <w:proofErr w:type="spellStart"/>
      <w:r w:rsidRPr="0043359F">
        <w:rPr>
          <w:rFonts w:ascii="Times New Roman" w:eastAsia="Times New Roman" w:hAnsi="Times New Roman" w:cs="Times New Roman"/>
          <w:sz w:val="24"/>
          <w:szCs w:val="24"/>
          <w:lang w:eastAsia="ru-RU"/>
        </w:rPr>
        <w:t>Курчалоевского</w:t>
      </w:r>
      <w:proofErr w:type="spellEnd"/>
      <w:r w:rsidRPr="0043359F">
        <w:rPr>
          <w:rFonts w:ascii="Times New Roman" w:eastAsia="Times New Roman" w:hAnsi="Times New Roman" w:cs="Times New Roman"/>
          <w:sz w:val="24"/>
          <w:szCs w:val="24"/>
          <w:lang w:eastAsia="ru-RU"/>
        </w:rPr>
        <w:t xml:space="preserve"> муниципального района»</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 xml:space="preserve">«БАЧИ-ЮРТОВСКАЯ СРЕДНЯЯ ШКОЛА №2 ИМЕНИ </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 xml:space="preserve">ГЕРОЯ РОССИИ ПЕРВОГО ПРЕЗИДЕНТА ЧЕЧЕНСКОЙ </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РЕСПУБЛИКИ АХМАТА-ХАДЖИ КАДЫРОВА»</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(МБОУ «</w:t>
      </w:r>
      <w:proofErr w:type="spellStart"/>
      <w:r w:rsidRPr="0043359F">
        <w:rPr>
          <w:rFonts w:ascii="Times New Roman" w:eastAsia="Times New Roman" w:hAnsi="Times New Roman" w:cs="Times New Roman"/>
          <w:b/>
          <w:sz w:val="24"/>
          <w:szCs w:val="24"/>
          <w:lang w:eastAsia="ru-RU"/>
        </w:rPr>
        <w:t>Бачи-Юртовская</w:t>
      </w:r>
      <w:proofErr w:type="spellEnd"/>
      <w:r w:rsidRPr="0043359F">
        <w:rPr>
          <w:rFonts w:ascii="Times New Roman" w:eastAsia="Times New Roman" w:hAnsi="Times New Roman" w:cs="Times New Roman"/>
          <w:b/>
          <w:sz w:val="24"/>
          <w:szCs w:val="24"/>
          <w:lang w:eastAsia="ru-RU"/>
        </w:rPr>
        <w:t xml:space="preserve"> СШ №2»)</w:t>
      </w:r>
    </w:p>
    <w:p w:rsidR="0043359F" w:rsidRPr="0043359F" w:rsidRDefault="0043359F" w:rsidP="0043359F">
      <w:pPr>
        <w:spacing w:after="0" w:line="240" w:lineRule="auto"/>
        <w:ind w:firstLine="284"/>
        <w:jc w:val="center"/>
        <w:rPr>
          <w:rFonts w:ascii="Times New Roman" w:eastAsia="Times New Roman" w:hAnsi="Times New Roman" w:cs="Times New Roman"/>
          <w:sz w:val="24"/>
          <w:szCs w:val="24"/>
          <w:lang w:eastAsia="ru-RU"/>
        </w:rPr>
      </w:pPr>
    </w:p>
    <w:p w:rsidR="0043359F" w:rsidRPr="0043359F" w:rsidRDefault="0043359F" w:rsidP="0043359F">
      <w:pPr>
        <w:spacing w:after="0" w:line="240" w:lineRule="auto"/>
        <w:ind w:firstLine="284"/>
        <w:jc w:val="center"/>
        <w:rPr>
          <w:rFonts w:ascii="Times New Roman" w:eastAsia="Times New Roman" w:hAnsi="Times New Roman" w:cs="Times New Roman"/>
          <w:sz w:val="24"/>
          <w:szCs w:val="24"/>
          <w:lang w:eastAsia="ru-RU"/>
        </w:rPr>
      </w:pPr>
      <w:r w:rsidRPr="0043359F">
        <w:rPr>
          <w:rFonts w:ascii="Times New Roman" w:eastAsia="Times New Roman" w:hAnsi="Times New Roman" w:cs="Times New Roman"/>
          <w:sz w:val="24"/>
          <w:szCs w:val="24"/>
          <w:lang w:eastAsia="ru-RU"/>
        </w:rPr>
        <w:t>МУ «</w:t>
      </w:r>
      <w:proofErr w:type="spellStart"/>
      <w:r w:rsidRPr="0043359F">
        <w:rPr>
          <w:rFonts w:ascii="Times New Roman" w:eastAsia="Times New Roman" w:hAnsi="Times New Roman" w:cs="Times New Roman"/>
          <w:sz w:val="24"/>
          <w:szCs w:val="24"/>
          <w:lang w:eastAsia="ru-RU"/>
        </w:rPr>
        <w:t>Курчалойн</w:t>
      </w:r>
      <w:proofErr w:type="spellEnd"/>
      <w:r w:rsidRPr="0043359F">
        <w:rPr>
          <w:rFonts w:ascii="Times New Roman" w:eastAsia="Times New Roman" w:hAnsi="Times New Roman" w:cs="Times New Roman"/>
          <w:sz w:val="24"/>
          <w:szCs w:val="24"/>
          <w:lang w:eastAsia="ru-RU"/>
        </w:rPr>
        <w:t xml:space="preserve"> </w:t>
      </w:r>
      <w:proofErr w:type="spellStart"/>
      <w:r w:rsidRPr="0043359F">
        <w:rPr>
          <w:rFonts w:ascii="Times New Roman" w:eastAsia="Times New Roman" w:hAnsi="Times New Roman" w:cs="Times New Roman"/>
          <w:sz w:val="24"/>
          <w:szCs w:val="24"/>
          <w:lang w:eastAsia="ru-RU"/>
        </w:rPr>
        <w:t>муниципальни</w:t>
      </w:r>
      <w:proofErr w:type="spellEnd"/>
      <w:r w:rsidRPr="0043359F">
        <w:rPr>
          <w:rFonts w:ascii="Times New Roman" w:eastAsia="Times New Roman" w:hAnsi="Times New Roman" w:cs="Times New Roman"/>
          <w:sz w:val="24"/>
          <w:szCs w:val="24"/>
          <w:lang w:eastAsia="ru-RU"/>
        </w:rPr>
        <w:t xml:space="preserve"> </w:t>
      </w:r>
      <w:proofErr w:type="spellStart"/>
      <w:r w:rsidRPr="0043359F">
        <w:rPr>
          <w:rFonts w:ascii="Times New Roman" w:eastAsia="Times New Roman" w:hAnsi="Times New Roman" w:cs="Times New Roman"/>
          <w:sz w:val="24"/>
          <w:szCs w:val="24"/>
          <w:lang w:eastAsia="ru-RU"/>
        </w:rPr>
        <w:t>кIоштан</w:t>
      </w:r>
      <w:proofErr w:type="spellEnd"/>
      <w:r w:rsidRPr="0043359F">
        <w:rPr>
          <w:rFonts w:ascii="Times New Roman" w:eastAsia="Times New Roman" w:hAnsi="Times New Roman" w:cs="Times New Roman"/>
          <w:sz w:val="24"/>
          <w:szCs w:val="24"/>
          <w:lang w:eastAsia="ru-RU"/>
        </w:rPr>
        <w:t xml:space="preserve"> </w:t>
      </w:r>
      <w:proofErr w:type="spellStart"/>
      <w:r w:rsidRPr="0043359F">
        <w:rPr>
          <w:rFonts w:ascii="Times New Roman" w:eastAsia="Times New Roman" w:hAnsi="Times New Roman" w:cs="Times New Roman"/>
          <w:sz w:val="24"/>
          <w:szCs w:val="24"/>
          <w:lang w:eastAsia="ru-RU"/>
        </w:rPr>
        <w:t>дешаран</w:t>
      </w:r>
      <w:proofErr w:type="spellEnd"/>
      <w:r w:rsidRPr="0043359F">
        <w:rPr>
          <w:rFonts w:ascii="Times New Roman" w:eastAsia="Times New Roman" w:hAnsi="Times New Roman" w:cs="Times New Roman"/>
          <w:sz w:val="24"/>
          <w:szCs w:val="24"/>
          <w:lang w:eastAsia="ru-RU"/>
        </w:rPr>
        <w:t xml:space="preserve"> </w:t>
      </w:r>
      <w:proofErr w:type="spellStart"/>
      <w:r w:rsidRPr="0043359F">
        <w:rPr>
          <w:rFonts w:ascii="Times New Roman" w:eastAsia="Times New Roman" w:hAnsi="Times New Roman" w:cs="Times New Roman"/>
          <w:sz w:val="24"/>
          <w:szCs w:val="24"/>
          <w:lang w:eastAsia="ru-RU"/>
        </w:rPr>
        <w:t>дакъа</w:t>
      </w:r>
      <w:proofErr w:type="spellEnd"/>
      <w:r w:rsidRPr="0043359F">
        <w:rPr>
          <w:rFonts w:ascii="Times New Roman" w:eastAsia="Times New Roman" w:hAnsi="Times New Roman" w:cs="Times New Roman"/>
          <w:sz w:val="24"/>
          <w:szCs w:val="24"/>
          <w:lang w:eastAsia="ru-RU"/>
        </w:rPr>
        <w:t>»</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proofErr w:type="spellStart"/>
      <w:r w:rsidRPr="0043359F">
        <w:rPr>
          <w:rFonts w:ascii="Times New Roman" w:eastAsia="Times New Roman" w:hAnsi="Times New Roman" w:cs="Times New Roman"/>
          <w:b/>
          <w:sz w:val="24"/>
          <w:szCs w:val="24"/>
          <w:lang w:eastAsia="ru-RU"/>
        </w:rPr>
        <w:t>Муниципальни</w:t>
      </w:r>
      <w:proofErr w:type="spellEnd"/>
      <w:r w:rsidRPr="0043359F">
        <w:rPr>
          <w:rFonts w:ascii="Times New Roman" w:eastAsia="Times New Roman" w:hAnsi="Times New Roman" w:cs="Times New Roman"/>
          <w:b/>
          <w:sz w:val="24"/>
          <w:szCs w:val="24"/>
          <w:lang w:eastAsia="ru-RU"/>
        </w:rPr>
        <w:t xml:space="preserve"> </w:t>
      </w:r>
      <w:proofErr w:type="spellStart"/>
      <w:r w:rsidRPr="0043359F">
        <w:rPr>
          <w:rFonts w:ascii="Times New Roman" w:eastAsia="Times New Roman" w:hAnsi="Times New Roman" w:cs="Times New Roman"/>
          <w:b/>
          <w:sz w:val="24"/>
          <w:szCs w:val="24"/>
          <w:lang w:eastAsia="ru-RU"/>
        </w:rPr>
        <w:t>бюджетни</w:t>
      </w:r>
      <w:proofErr w:type="spellEnd"/>
      <w:r w:rsidRPr="0043359F">
        <w:rPr>
          <w:rFonts w:ascii="Times New Roman" w:eastAsia="Times New Roman" w:hAnsi="Times New Roman" w:cs="Times New Roman"/>
          <w:b/>
          <w:sz w:val="24"/>
          <w:szCs w:val="24"/>
          <w:lang w:eastAsia="ru-RU"/>
        </w:rPr>
        <w:t xml:space="preserve"> </w:t>
      </w:r>
      <w:proofErr w:type="spellStart"/>
      <w:r w:rsidRPr="0043359F">
        <w:rPr>
          <w:rFonts w:ascii="Times New Roman" w:eastAsia="Times New Roman" w:hAnsi="Times New Roman" w:cs="Times New Roman"/>
          <w:b/>
          <w:sz w:val="24"/>
          <w:szCs w:val="24"/>
          <w:lang w:eastAsia="ru-RU"/>
        </w:rPr>
        <w:t>юкъарадешаран</w:t>
      </w:r>
      <w:proofErr w:type="spellEnd"/>
      <w:r w:rsidRPr="0043359F">
        <w:rPr>
          <w:rFonts w:ascii="Times New Roman" w:eastAsia="Times New Roman" w:hAnsi="Times New Roman" w:cs="Times New Roman"/>
          <w:b/>
          <w:sz w:val="24"/>
          <w:szCs w:val="24"/>
          <w:lang w:eastAsia="ru-RU"/>
        </w:rPr>
        <w:t xml:space="preserve"> </w:t>
      </w:r>
      <w:proofErr w:type="spellStart"/>
      <w:r w:rsidRPr="0043359F">
        <w:rPr>
          <w:rFonts w:ascii="Times New Roman" w:eastAsia="Times New Roman" w:hAnsi="Times New Roman" w:cs="Times New Roman"/>
          <w:b/>
          <w:sz w:val="24"/>
          <w:szCs w:val="24"/>
          <w:lang w:eastAsia="ru-RU"/>
        </w:rPr>
        <w:t>учреждени</w:t>
      </w:r>
      <w:proofErr w:type="spellEnd"/>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 xml:space="preserve"> «Б1АЬЧИ-ЮЬРТАРА №2 ЙОЛУ РОССИН ТУРПАЛХОЧУН </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 xml:space="preserve">ДУЬХХЬАРЛЕРАЧУ ПРЕЗИДЕНТАН АХЬМАД-ХЬАЬЖА </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КАДЫРОВН Ц1АРАХ ЙОЛУ ЮККЪЕРА ИШКОЛ»</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r w:rsidRPr="0043359F">
        <w:rPr>
          <w:rFonts w:ascii="Times New Roman" w:eastAsia="Times New Roman" w:hAnsi="Times New Roman" w:cs="Times New Roman"/>
          <w:b/>
          <w:sz w:val="24"/>
          <w:szCs w:val="24"/>
          <w:lang w:eastAsia="ru-RU"/>
        </w:rPr>
        <w:t>(МБЮУ «</w:t>
      </w:r>
      <w:proofErr w:type="spellStart"/>
      <w:r w:rsidRPr="0043359F">
        <w:rPr>
          <w:rFonts w:ascii="Times New Roman" w:eastAsia="Times New Roman" w:hAnsi="Times New Roman" w:cs="Times New Roman"/>
          <w:b/>
          <w:sz w:val="24"/>
          <w:szCs w:val="24"/>
          <w:lang w:eastAsia="ru-RU"/>
        </w:rPr>
        <w:t>Бачи-Юртара</w:t>
      </w:r>
      <w:proofErr w:type="spellEnd"/>
      <w:r w:rsidRPr="0043359F">
        <w:rPr>
          <w:rFonts w:ascii="Times New Roman" w:eastAsia="Times New Roman" w:hAnsi="Times New Roman" w:cs="Times New Roman"/>
          <w:b/>
          <w:sz w:val="24"/>
          <w:szCs w:val="24"/>
          <w:lang w:eastAsia="ru-RU"/>
        </w:rPr>
        <w:t xml:space="preserve"> №2 </w:t>
      </w:r>
      <w:proofErr w:type="spellStart"/>
      <w:r w:rsidRPr="0043359F">
        <w:rPr>
          <w:rFonts w:ascii="Times New Roman" w:eastAsia="Times New Roman" w:hAnsi="Times New Roman" w:cs="Times New Roman"/>
          <w:b/>
          <w:sz w:val="24"/>
          <w:szCs w:val="24"/>
          <w:lang w:eastAsia="ru-RU"/>
        </w:rPr>
        <w:t>йолу</w:t>
      </w:r>
      <w:proofErr w:type="spellEnd"/>
      <w:r w:rsidRPr="0043359F">
        <w:rPr>
          <w:rFonts w:ascii="Times New Roman" w:eastAsia="Times New Roman" w:hAnsi="Times New Roman" w:cs="Times New Roman"/>
          <w:b/>
          <w:sz w:val="24"/>
          <w:szCs w:val="24"/>
          <w:lang w:eastAsia="ru-RU"/>
        </w:rPr>
        <w:t xml:space="preserve"> ЮИ)</w:t>
      </w:r>
    </w:p>
    <w:p w:rsidR="0043359F" w:rsidRPr="0043359F" w:rsidRDefault="0043359F" w:rsidP="0043359F">
      <w:pPr>
        <w:spacing w:after="0" w:line="240" w:lineRule="auto"/>
        <w:ind w:firstLine="284"/>
        <w:jc w:val="center"/>
        <w:rPr>
          <w:rFonts w:ascii="Times New Roman" w:eastAsia="Times New Roman" w:hAnsi="Times New Roman" w:cs="Times New Roman"/>
          <w:b/>
          <w:sz w:val="24"/>
          <w:szCs w:val="24"/>
          <w:lang w:eastAsia="ru-RU"/>
        </w:rPr>
      </w:pPr>
    </w:p>
    <w:p w:rsidR="0043359F" w:rsidRPr="0043359F" w:rsidRDefault="0043359F" w:rsidP="0043359F">
      <w:pPr>
        <w:spacing w:line="240" w:lineRule="auto"/>
        <w:ind w:left="-91"/>
        <w:rPr>
          <w:rFonts w:ascii="Times New Roman" w:eastAsia="Calibri" w:hAnsi="Times New Roman" w:cs="Times New Roman"/>
          <w:sz w:val="28"/>
          <w:szCs w:val="28"/>
        </w:rPr>
      </w:pPr>
      <w:proofErr w:type="gramStart"/>
      <w:r w:rsidRPr="0043359F">
        <w:rPr>
          <w:rFonts w:ascii="Times New Roman" w:eastAsia="Calibri" w:hAnsi="Times New Roman" w:cs="Times New Roman"/>
          <w:sz w:val="28"/>
          <w:szCs w:val="28"/>
        </w:rPr>
        <w:t xml:space="preserve">Согласовано:   </w:t>
      </w:r>
      <w:proofErr w:type="gramEnd"/>
      <w:r w:rsidRPr="0043359F">
        <w:rPr>
          <w:rFonts w:ascii="Times New Roman" w:eastAsia="Calibri" w:hAnsi="Times New Roman" w:cs="Times New Roman"/>
          <w:sz w:val="28"/>
          <w:szCs w:val="28"/>
        </w:rPr>
        <w:t xml:space="preserve">                                                             УТВЕРЖДЕНА</w:t>
      </w:r>
    </w:p>
    <w:p w:rsidR="0043359F" w:rsidRPr="0043359F" w:rsidRDefault="0043359F" w:rsidP="0043359F">
      <w:pPr>
        <w:spacing w:line="240" w:lineRule="auto"/>
        <w:ind w:left="-91"/>
        <w:rPr>
          <w:rFonts w:ascii="Times New Roman" w:eastAsia="Calibri" w:hAnsi="Times New Roman" w:cs="Times New Roman"/>
          <w:sz w:val="28"/>
          <w:szCs w:val="28"/>
        </w:rPr>
      </w:pPr>
      <w:r w:rsidRPr="0043359F">
        <w:rPr>
          <w:rFonts w:ascii="Times New Roman" w:eastAsia="Calibri" w:hAnsi="Times New Roman" w:cs="Times New Roman"/>
          <w:sz w:val="28"/>
          <w:szCs w:val="28"/>
        </w:rPr>
        <w:t>Председатель Профкома                                               приказом №</w:t>
      </w:r>
    </w:p>
    <w:p w:rsidR="0043359F" w:rsidRPr="0043359F" w:rsidRDefault="0043359F" w:rsidP="0043359F">
      <w:pPr>
        <w:spacing w:line="240" w:lineRule="auto"/>
        <w:ind w:left="-91"/>
        <w:rPr>
          <w:rFonts w:ascii="Times New Roman" w:eastAsia="Calibri" w:hAnsi="Times New Roman" w:cs="Times New Roman"/>
          <w:sz w:val="28"/>
          <w:szCs w:val="28"/>
        </w:rPr>
      </w:pPr>
      <w:r w:rsidRPr="0043359F">
        <w:rPr>
          <w:rFonts w:ascii="Times New Roman" w:eastAsia="Calibri" w:hAnsi="Times New Roman" w:cs="Times New Roman"/>
          <w:sz w:val="28"/>
          <w:szCs w:val="28"/>
        </w:rPr>
        <w:t>______</w:t>
      </w:r>
      <w:proofErr w:type="spellStart"/>
      <w:r w:rsidRPr="0043359F">
        <w:rPr>
          <w:rFonts w:ascii="Times New Roman" w:eastAsia="Calibri" w:hAnsi="Times New Roman" w:cs="Times New Roman"/>
          <w:sz w:val="28"/>
          <w:szCs w:val="28"/>
        </w:rPr>
        <w:t>Каимова</w:t>
      </w:r>
      <w:proofErr w:type="spellEnd"/>
      <w:r w:rsidRPr="0043359F">
        <w:rPr>
          <w:rFonts w:ascii="Times New Roman" w:eastAsia="Calibri" w:hAnsi="Times New Roman" w:cs="Times New Roman"/>
          <w:sz w:val="28"/>
          <w:szCs w:val="28"/>
        </w:rPr>
        <w:t xml:space="preserve"> М.С                                                     от «___» _____ 2024г.</w:t>
      </w:r>
    </w:p>
    <w:p w:rsidR="0043359F" w:rsidRPr="0043359F" w:rsidRDefault="0043359F" w:rsidP="0043359F">
      <w:pPr>
        <w:spacing w:line="240" w:lineRule="auto"/>
        <w:rPr>
          <w:rFonts w:ascii="Times New Roman" w:eastAsia="Calibri" w:hAnsi="Times New Roman" w:cs="Times New Roman"/>
          <w:sz w:val="28"/>
          <w:szCs w:val="28"/>
        </w:rPr>
      </w:pPr>
      <w:r w:rsidRPr="0043359F">
        <w:rPr>
          <w:rFonts w:ascii="Times New Roman" w:eastAsia="Calibri" w:hAnsi="Times New Roman" w:cs="Times New Roman"/>
          <w:sz w:val="28"/>
          <w:szCs w:val="28"/>
        </w:rPr>
        <w:t xml:space="preserve">                                                                                        _______</w:t>
      </w:r>
      <w:proofErr w:type="spellStart"/>
      <w:r w:rsidRPr="0043359F">
        <w:rPr>
          <w:rFonts w:ascii="Times New Roman" w:eastAsia="Calibri" w:hAnsi="Times New Roman" w:cs="Times New Roman"/>
          <w:sz w:val="28"/>
          <w:szCs w:val="28"/>
        </w:rPr>
        <w:t>С.У.Ибрагимова</w:t>
      </w:r>
      <w:proofErr w:type="spellEnd"/>
    </w:p>
    <w:p w:rsidR="0077165F" w:rsidRPr="0043359F" w:rsidRDefault="0077165F" w:rsidP="0043359F">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28"/>
          <w:szCs w:val="28"/>
          <w:lang w:eastAsia="ru-RU"/>
        </w:rPr>
      </w:pPr>
      <w:r w:rsidRPr="0043359F">
        <w:rPr>
          <w:rFonts w:ascii="Times New Roman" w:eastAsia="Times New Roman" w:hAnsi="Times New Roman" w:cs="Times New Roman"/>
          <w:b/>
          <w:bCs/>
          <w:color w:val="1E2120"/>
          <w:sz w:val="28"/>
          <w:szCs w:val="28"/>
          <w:lang w:eastAsia="ru-RU"/>
        </w:rPr>
        <w:t>Должностная инструкция</w:t>
      </w:r>
      <w:r w:rsidRPr="0043359F">
        <w:rPr>
          <w:rFonts w:ascii="Times New Roman" w:eastAsia="Times New Roman" w:hAnsi="Times New Roman" w:cs="Times New Roman"/>
          <w:b/>
          <w:bCs/>
          <w:color w:val="1E2120"/>
          <w:sz w:val="28"/>
          <w:szCs w:val="28"/>
          <w:lang w:eastAsia="ru-RU"/>
        </w:rPr>
        <w:br/>
        <w:t xml:space="preserve">учителя географии по </w:t>
      </w:r>
      <w:proofErr w:type="spellStart"/>
      <w:r w:rsidRPr="0043359F">
        <w:rPr>
          <w:rFonts w:ascii="Times New Roman" w:eastAsia="Times New Roman" w:hAnsi="Times New Roman" w:cs="Times New Roman"/>
          <w:b/>
          <w:bCs/>
          <w:color w:val="1E2120"/>
          <w:sz w:val="28"/>
          <w:szCs w:val="28"/>
          <w:lang w:eastAsia="ru-RU"/>
        </w:rPr>
        <w:t>профстандарту</w:t>
      </w:r>
      <w:proofErr w:type="spellEnd"/>
      <w:r w:rsidRPr="0077165F">
        <w:rPr>
          <w:rFonts w:ascii="Times New Roman" w:eastAsia="Times New Roman" w:hAnsi="Times New Roman" w:cs="Times New Roman"/>
          <w:color w:val="1E2120"/>
          <w:sz w:val="27"/>
          <w:szCs w:val="27"/>
          <w:lang w:eastAsia="ru-RU"/>
        </w:rPr>
        <w:t> </w:t>
      </w:r>
    </w:p>
    <w:p w:rsidR="0077165F" w:rsidRPr="0077165F" w:rsidRDefault="0077165F" w:rsidP="0077165F">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7165F">
        <w:rPr>
          <w:rFonts w:ascii="Times New Roman" w:eastAsia="Times New Roman" w:hAnsi="Times New Roman" w:cs="Times New Roman"/>
          <w:b/>
          <w:bCs/>
          <w:color w:val="1E2120"/>
          <w:sz w:val="30"/>
          <w:szCs w:val="30"/>
          <w:lang w:eastAsia="ru-RU"/>
        </w:rPr>
        <w:t>1. Общие положения</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1.1. Настоящая </w:t>
      </w:r>
      <w:r w:rsidRPr="0077165F">
        <w:rPr>
          <w:rFonts w:ascii="inherit" w:eastAsia="Times New Roman" w:hAnsi="inherit" w:cs="Times New Roman"/>
          <w:b/>
          <w:bCs/>
          <w:color w:val="1E2120"/>
          <w:sz w:val="27"/>
          <w:szCs w:val="27"/>
          <w:bdr w:val="none" w:sz="0" w:space="0" w:color="auto" w:frame="1"/>
          <w:lang w:eastAsia="ru-RU"/>
        </w:rPr>
        <w:t>должностная инструкция учителя географии</w:t>
      </w:r>
      <w:r w:rsidRPr="0077165F">
        <w:rPr>
          <w:rFonts w:ascii="Times New Roman" w:eastAsia="Times New Roman" w:hAnsi="Times New Roman" w:cs="Times New Roman"/>
          <w:color w:val="1E2120"/>
          <w:sz w:val="27"/>
          <w:szCs w:val="27"/>
          <w:lang w:eastAsia="ru-RU"/>
        </w:rPr>
        <w:t> разработана в соответствии с Профессиональным стандартом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на основании Федерального Закона «Об образовании в Российской Федерации» от 29.12.2012г № 273-ФЗ с изменениями </w:t>
      </w:r>
      <w:r w:rsidRPr="0077165F">
        <w:rPr>
          <w:rFonts w:ascii="inherit" w:eastAsia="Times New Roman" w:hAnsi="inherit" w:cs="Times New Roman"/>
          <w:b/>
          <w:bCs/>
          <w:color w:val="1E2120"/>
          <w:sz w:val="27"/>
          <w:szCs w:val="27"/>
          <w:bdr w:val="none" w:sz="0" w:space="0" w:color="auto" w:frame="1"/>
          <w:lang w:eastAsia="ru-RU"/>
        </w:rPr>
        <w:t>от 28 декабря 2024 года</w:t>
      </w:r>
      <w:r w:rsidRPr="0077165F">
        <w:rPr>
          <w:rFonts w:ascii="Times New Roman" w:eastAsia="Times New Roman" w:hAnsi="Times New Roman" w:cs="Times New Roman"/>
          <w:color w:val="1E2120"/>
          <w:sz w:val="27"/>
          <w:szCs w:val="27"/>
          <w:lang w:eastAsia="ru-RU"/>
        </w:rPr>
        <w:t>; с учетом требований </w:t>
      </w:r>
      <w:r w:rsidRPr="0077165F">
        <w:rPr>
          <w:rFonts w:ascii="inherit" w:eastAsia="Times New Roman" w:hAnsi="inherit" w:cs="Times New Roman"/>
          <w:b/>
          <w:bCs/>
          <w:color w:val="1E2120"/>
          <w:sz w:val="27"/>
          <w:szCs w:val="27"/>
          <w:bdr w:val="none" w:sz="0" w:space="0" w:color="auto" w:frame="1"/>
          <w:lang w:eastAsia="ru-RU"/>
        </w:rPr>
        <w:t>ФГОС ООО</w:t>
      </w:r>
      <w:r w:rsidRPr="0077165F">
        <w:rPr>
          <w:rFonts w:ascii="Times New Roman" w:eastAsia="Times New Roman" w:hAnsi="Times New Roman" w:cs="Times New Roman"/>
          <w:color w:val="1E2120"/>
          <w:sz w:val="27"/>
          <w:szCs w:val="27"/>
          <w:lang w:eastAsia="ru-RU"/>
        </w:rPr>
        <w:t xml:space="preserve">, утвержденного соответственно Приказом </w:t>
      </w:r>
      <w:proofErr w:type="spellStart"/>
      <w:r w:rsidRPr="0077165F">
        <w:rPr>
          <w:rFonts w:ascii="Times New Roman" w:eastAsia="Times New Roman" w:hAnsi="Times New Roman" w:cs="Times New Roman"/>
          <w:color w:val="1E2120"/>
          <w:sz w:val="27"/>
          <w:szCs w:val="27"/>
          <w:lang w:eastAsia="ru-RU"/>
        </w:rPr>
        <w:t>Минпросвещения</w:t>
      </w:r>
      <w:proofErr w:type="spellEnd"/>
      <w:r w:rsidRPr="0077165F">
        <w:rPr>
          <w:rFonts w:ascii="Times New Roman" w:eastAsia="Times New Roman" w:hAnsi="Times New Roman" w:cs="Times New Roman"/>
          <w:color w:val="1E2120"/>
          <w:sz w:val="27"/>
          <w:szCs w:val="27"/>
          <w:lang w:eastAsia="ru-RU"/>
        </w:rPr>
        <w:t xml:space="preserve"> России №287 от 31 мая 2021 года с изменениями от 22 января 2024 года и </w:t>
      </w:r>
      <w:r w:rsidRPr="0077165F">
        <w:rPr>
          <w:rFonts w:ascii="inherit" w:eastAsia="Times New Roman" w:hAnsi="inherit" w:cs="Times New Roman"/>
          <w:b/>
          <w:bCs/>
          <w:color w:val="1E2120"/>
          <w:sz w:val="27"/>
          <w:szCs w:val="27"/>
          <w:bdr w:val="none" w:sz="0" w:space="0" w:color="auto" w:frame="1"/>
          <w:lang w:eastAsia="ru-RU"/>
        </w:rPr>
        <w:t>ФГОС СОО</w:t>
      </w:r>
      <w:r w:rsidRPr="0077165F">
        <w:rPr>
          <w:rFonts w:ascii="Times New Roman" w:eastAsia="Times New Roman" w:hAnsi="Times New Roman" w:cs="Times New Roman"/>
          <w:color w:val="1E2120"/>
          <w:sz w:val="27"/>
          <w:szCs w:val="27"/>
          <w:lang w:eastAsia="ru-RU"/>
        </w:rPr>
        <w:t xml:space="preserve">, утвержденного Приказом </w:t>
      </w:r>
      <w:proofErr w:type="spellStart"/>
      <w:r w:rsidRPr="0077165F">
        <w:rPr>
          <w:rFonts w:ascii="Times New Roman" w:eastAsia="Times New Roman" w:hAnsi="Times New Roman" w:cs="Times New Roman"/>
          <w:color w:val="1E2120"/>
          <w:sz w:val="27"/>
          <w:szCs w:val="27"/>
          <w:lang w:eastAsia="ru-RU"/>
        </w:rPr>
        <w:t>Минобрнауки</w:t>
      </w:r>
      <w:proofErr w:type="spellEnd"/>
      <w:r w:rsidRPr="0077165F">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с учетом </w:t>
      </w:r>
      <w:r w:rsidRPr="0077165F">
        <w:rPr>
          <w:rFonts w:ascii="inherit" w:eastAsia="Times New Roman" w:hAnsi="inherit" w:cs="Times New Roman"/>
          <w:i/>
          <w:iCs/>
          <w:color w:val="1E2120"/>
          <w:sz w:val="27"/>
          <w:szCs w:val="27"/>
          <w:bdr w:val="none" w:sz="0" w:space="0" w:color="auto" w:frame="1"/>
          <w:lang w:eastAsia="ru-RU"/>
        </w:rPr>
        <w:t>СП 2.4.3648-20</w:t>
      </w:r>
      <w:r w:rsidRPr="0077165F">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77165F">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77165F">
        <w:rPr>
          <w:rFonts w:ascii="Times New Roman" w:eastAsia="Times New Roman" w:hAnsi="Times New Roman" w:cs="Times New Roman"/>
          <w:color w:val="1E2120"/>
          <w:sz w:val="27"/>
          <w:szCs w:val="27"/>
          <w:lang w:eastAsia="ru-RU"/>
        </w:rPr>
        <w:t>профстандарту</w:t>
      </w:r>
      <w:proofErr w:type="spellEnd"/>
      <w:r w:rsidRPr="0077165F">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географии в школе, а также его права, ответственность и взаимоотношения по должности в коллективе общеобразовательной организации.</w:t>
      </w:r>
      <w:r w:rsidRPr="0077165F">
        <w:rPr>
          <w:rFonts w:ascii="Times New Roman" w:eastAsia="Times New Roman" w:hAnsi="Times New Roman" w:cs="Times New Roman"/>
          <w:color w:val="1E2120"/>
          <w:sz w:val="27"/>
          <w:szCs w:val="27"/>
          <w:lang w:eastAsia="ru-RU"/>
        </w:rPr>
        <w:br/>
        <w:t>1.3. Учитель географии принимается на работу и освобождается от должности директором в соответствии с требованиями Трудового Кодекса Российской Федерации.</w:t>
      </w:r>
      <w:r w:rsidRPr="0077165F">
        <w:rPr>
          <w:rFonts w:ascii="Times New Roman" w:eastAsia="Times New Roman" w:hAnsi="Times New Roman" w:cs="Times New Roman"/>
          <w:color w:val="1E2120"/>
          <w:sz w:val="27"/>
          <w:szCs w:val="27"/>
          <w:lang w:eastAsia="ru-RU"/>
        </w:rPr>
        <w:br/>
        <w:t xml:space="preserve">1.4. Учитель географии непосредственно подчиняется заместителю директора по </w:t>
      </w:r>
      <w:r w:rsidRPr="0077165F">
        <w:rPr>
          <w:rFonts w:ascii="Times New Roman" w:eastAsia="Times New Roman" w:hAnsi="Times New Roman" w:cs="Times New Roman"/>
          <w:color w:val="1E2120"/>
          <w:sz w:val="27"/>
          <w:szCs w:val="27"/>
          <w:lang w:eastAsia="ru-RU"/>
        </w:rPr>
        <w:lastRenderedPageBreak/>
        <w:t>учебно-воспитательной работе.</w:t>
      </w:r>
      <w:r w:rsidRPr="0077165F">
        <w:rPr>
          <w:rFonts w:ascii="Times New Roman" w:eastAsia="Times New Roman" w:hAnsi="Times New Roman" w:cs="Times New Roman"/>
          <w:color w:val="1E2120"/>
          <w:sz w:val="27"/>
          <w:szCs w:val="27"/>
          <w:lang w:eastAsia="ru-RU"/>
        </w:rPr>
        <w:br/>
        <w:t>1.5. </w:t>
      </w:r>
      <w:ins w:id="0" w:author="Unknown">
        <w:r w:rsidRPr="0077165F">
          <w:rPr>
            <w:rFonts w:ascii="Times New Roman" w:eastAsia="Times New Roman" w:hAnsi="Times New Roman" w:cs="Times New Roman"/>
            <w:color w:val="1E2120"/>
            <w:sz w:val="27"/>
            <w:szCs w:val="27"/>
            <w:u w:val="single"/>
            <w:bdr w:val="none" w:sz="0" w:space="0" w:color="auto" w:frame="1"/>
            <w:lang w:eastAsia="ru-RU"/>
          </w:rPr>
          <w:t>На должность учителя географии принимается лицо:</w:t>
        </w:r>
      </w:ins>
    </w:p>
    <w:p w:rsidR="0077165F" w:rsidRPr="0077165F" w:rsidRDefault="0077165F" w:rsidP="0077165F">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«География»,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77165F" w:rsidRPr="0077165F" w:rsidRDefault="0077165F" w:rsidP="0077165F">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без предъявления требований к стажу работы;</w:t>
      </w:r>
    </w:p>
    <w:p w:rsidR="0077165F" w:rsidRPr="0077165F" w:rsidRDefault="0077165F" w:rsidP="0077165F">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77165F" w:rsidRPr="0077165F" w:rsidRDefault="0077165F" w:rsidP="0077165F">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1.6.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77165F">
        <w:rPr>
          <w:rFonts w:ascii="Times New Roman" w:eastAsia="Times New Roman" w:hAnsi="Times New Roman" w:cs="Times New Roman"/>
          <w:color w:val="1E2120"/>
          <w:sz w:val="27"/>
          <w:szCs w:val="27"/>
          <w:lang w:eastAsia="ru-RU"/>
        </w:rPr>
        <w:br/>
        <w:t xml:space="preserve">1.7. В своей деятельности учитель географии руководствуется должностной инструкцией, составленной в соответствии с </w:t>
      </w:r>
      <w:proofErr w:type="spellStart"/>
      <w:r w:rsidRPr="0077165F">
        <w:rPr>
          <w:rFonts w:ascii="Times New Roman" w:eastAsia="Times New Roman" w:hAnsi="Times New Roman" w:cs="Times New Roman"/>
          <w:color w:val="1E2120"/>
          <w:sz w:val="27"/>
          <w:szCs w:val="27"/>
          <w:lang w:eastAsia="ru-RU"/>
        </w:rPr>
        <w:t>профстандартом</w:t>
      </w:r>
      <w:proofErr w:type="spellEnd"/>
      <w:r w:rsidRPr="0077165F">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руководствуется:</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Федеральной образовательной программы основного общего образования (</w:t>
      </w:r>
      <w:r w:rsidRPr="0077165F">
        <w:rPr>
          <w:rFonts w:ascii="inherit" w:eastAsia="Times New Roman" w:hAnsi="inherit" w:cs="Times New Roman"/>
          <w:b/>
          <w:bCs/>
          <w:color w:val="1E2120"/>
          <w:sz w:val="27"/>
          <w:szCs w:val="27"/>
          <w:bdr w:val="none" w:sz="0" w:space="0" w:color="auto" w:frame="1"/>
          <w:lang w:eastAsia="ru-RU"/>
        </w:rPr>
        <w:t>ФОП</w:t>
      </w:r>
      <w:r w:rsidRPr="0077165F">
        <w:rPr>
          <w:rFonts w:ascii="Times New Roman" w:eastAsia="Times New Roman" w:hAnsi="Times New Roman" w:cs="Times New Roman"/>
          <w:color w:val="1E2120"/>
          <w:sz w:val="27"/>
          <w:szCs w:val="27"/>
          <w:lang w:eastAsia="ru-RU"/>
        </w:rPr>
        <w:t> ООО) и среднего общего образования (ФОП СОО);</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77165F" w:rsidRPr="0043359F" w:rsidRDefault="00AF1F31"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77165F" w:rsidRPr="0043359F">
          <w:rPr>
            <w:rFonts w:ascii="Times New Roman" w:eastAsia="Times New Roman" w:hAnsi="Times New Roman" w:cs="Times New Roman"/>
            <w:sz w:val="27"/>
            <w:szCs w:val="27"/>
            <w:u w:val="single"/>
            <w:bdr w:val="none" w:sz="0" w:space="0" w:color="auto" w:frame="1"/>
            <w:lang w:eastAsia="ru-RU"/>
          </w:rPr>
          <w:t>инструкцией по охране труда учителя географии</w:t>
        </w:r>
      </w:hyperlink>
      <w:r w:rsidR="0077165F" w:rsidRPr="0043359F">
        <w:rPr>
          <w:rFonts w:ascii="Times New Roman" w:eastAsia="Times New Roman" w:hAnsi="Times New Roman" w:cs="Times New Roman"/>
          <w:sz w:val="27"/>
          <w:szCs w:val="27"/>
          <w:lang w:eastAsia="ru-RU"/>
        </w:rPr>
        <w:t>;</w:t>
      </w:r>
    </w:p>
    <w:p w:rsidR="0077165F" w:rsidRPr="0077165F" w:rsidRDefault="0077165F" w:rsidP="0077165F">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Конвенцией ООН о правах ребенка.</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1.8. </w:t>
      </w:r>
      <w:ins w:id="1" w:author="Unknown">
        <w:r w:rsidRPr="0077165F">
          <w:rPr>
            <w:rFonts w:ascii="Times New Roman" w:eastAsia="Times New Roman" w:hAnsi="Times New Roman" w:cs="Times New Roman"/>
            <w:color w:val="1E2120"/>
            <w:sz w:val="27"/>
            <w:szCs w:val="27"/>
            <w:u w:val="single"/>
            <w:bdr w:val="none" w:sz="0" w:space="0" w:color="auto" w:frame="1"/>
            <w:lang w:eastAsia="ru-RU"/>
          </w:rPr>
          <w:t>Учитель географии должен знать:</w:t>
        </w:r>
      </w:ins>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требования ФГОС ООО и СОО к преподаванию географии, рекомендации по внедрению ФГОС в общеобразовательной организации;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преподаваемый предмет «География» в пределах требований ФГОС, ФОП ООО и СОО, их истории и места в мировой культуре и науке;</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перспективные направления развития современной географии;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77165F">
        <w:rPr>
          <w:rFonts w:ascii="Times New Roman" w:eastAsia="Times New Roman" w:hAnsi="Times New Roman" w:cs="Times New Roman"/>
          <w:color w:val="1E2120"/>
          <w:sz w:val="27"/>
          <w:szCs w:val="27"/>
          <w:lang w:eastAsia="ru-RU"/>
        </w:rPr>
        <w:t>компетентностного</w:t>
      </w:r>
      <w:proofErr w:type="spellEnd"/>
      <w:r w:rsidRPr="0077165F">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основные принципы </w:t>
      </w:r>
      <w:proofErr w:type="spellStart"/>
      <w:r w:rsidRPr="0077165F">
        <w:rPr>
          <w:rFonts w:ascii="Times New Roman" w:eastAsia="Times New Roman" w:hAnsi="Times New Roman" w:cs="Times New Roman"/>
          <w:color w:val="1E2120"/>
          <w:sz w:val="27"/>
          <w:szCs w:val="27"/>
          <w:lang w:eastAsia="ru-RU"/>
        </w:rPr>
        <w:t>деятельностного</w:t>
      </w:r>
      <w:proofErr w:type="spellEnd"/>
      <w:r w:rsidRPr="0077165F">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Федеральную рабочую программу (</w:t>
      </w:r>
      <w:r w:rsidRPr="0077165F">
        <w:rPr>
          <w:rFonts w:ascii="inherit" w:eastAsia="Times New Roman" w:hAnsi="inherit" w:cs="Times New Roman"/>
          <w:b/>
          <w:bCs/>
          <w:color w:val="1E2120"/>
          <w:sz w:val="27"/>
          <w:szCs w:val="27"/>
          <w:bdr w:val="none" w:sz="0" w:space="0" w:color="auto" w:frame="1"/>
          <w:lang w:eastAsia="ru-RU"/>
        </w:rPr>
        <w:t>ФРП</w:t>
      </w:r>
      <w:r w:rsidRPr="0077165F">
        <w:rPr>
          <w:rFonts w:ascii="Times New Roman" w:eastAsia="Times New Roman" w:hAnsi="Times New Roman" w:cs="Times New Roman"/>
          <w:color w:val="1E2120"/>
          <w:sz w:val="27"/>
          <w:szCs w:val="27"/>
          <w:lang w:eastAsia="ru-RU"/>
        </w:rPr>
        <w:t>) по учебному предмету «География» соответствующего уровня общего образования и методику обучения географии;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учебники по географии, отвечающие положениям ФГОС ООО и ФГОС СОО;</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теорию и методику преподавания географии;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77165F">
        <w:rPr>
          <w:rFonts w:ascii="Times New Roman" w:eastAsia="Times New Roman" w:hAnsi="Times New Roman" w:cs="Times New Roman"/>
          <w:color w:val="1E2120"/>
          <w:sz w:val="27"/>
          <w:szCs w:val="27"/>
          <w:lang w:eastAsia="ru-RU"/>
        </w:rPr>
        <w:t>возрастных особенностей</w:t>
      </w:r>
      <w:proofErr w:type="gramEnd"/>
      <w:r w:rsidRPr="0077165F">
        <w:rPr>
          <w:rFonts w:ascii="Times New Roman" w:eastAsia="Times New Roman" w:hAnsi="Times New Roman" w:cs="Times New Roman"/>
          <w:color w:val="1E2120"/>
          <w:sz w:val="27"/>
          <w:szCs w:val="27"/>
          <w:lang w:eastAsia="ru-RU"/>
        </w:rPr>
        <w:t xml:space="preserve"> обучающихся;</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основы </w:t>
      </w:r>
      <w:proofErr w:type="spellStart"/>
      <w:r w:rsidRPr="0077165F">
        <w:rPr>
          <w:rFonts w:ascii="Times New Roman" w:eastAsia="Times New Roman" w:hAnsi="Times New Roman" w:cs="Times New Roman"/>
          <w:color w:val="1E2120"/>
          <w:sz w:val="27"/>
          <w:szCs w:val="27"/>
          <w:lang w:eastAsia="ru-RU"/>
        </w:rPr>
        <w:t>психодидактики</w:t>
      </w:r>
      <w:proofErr w:type="spellEnd"/>
      <w:r w:rsidRPr="0077165F">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основы экологии, экономики, социологии;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географии, и их дидактические возможности;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требования к оснащению и оборудованию учебных кабинетов географии;</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77165F" w:rsidRPr="0077165F" w:rsidRDefault="0077165F" w:rsidP="0077165F">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1.9. </w:t>
      </w:r>
      <w:ins w:id="2" w:author="Unknown">
        <w:r w:rsidRPr="0077165F">
          <w:rPr>
            <w:rFonts w:ascii="Times New Roman" w:eastAsia="Times New Roman" w:hAnsi="Times New Roman" w:cs="Times New Roman"/>
            <w:color w:val="1E2120"/>
            <w:sz w:val="27"/>
            <w:szCs w:val="27"/>
            <w:u w:val="single"/>
            <w:bdr w:val="none" w:sz="0" w:space="0" w:color="auto" w:frame="1"/>
            <w:lang w:eastAsia="ru-RU"/>
          </w:rPr>
          <w:t>Учитель географии должен уметь:</w:t>
        </w:r>
      </w:ins>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проводить учебные занятия по географии,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w:t>
      </w:r>
      <w:r w:rsidRPr="0077165F">
        <w:rPr>
          <w:rFonts w:ascii="inherit" w:eastAsia="Times New Roman" w:hAnsi="inherit" w:cs="Times New Roman"/>
          <w:b/>
          <w:bCs/>
          <w:color w:val="1E2120"/>
          <w:sz w:val="27"/>
          <w:szCs w:val="27"/>
          <w:bdr w:val="none" w:sz="0" w:space="0" w:color="auto" w:frame="1"/>
          <w:lang w:eastAsia="ru-RU"/>
        </w:rPr>
        <w:t>ФООП</w:t>
      </w:r>
      <w:r w:rsidRPr="0077165F">
        <w:rPr>
          <w:rFonts w:ascii="Times New Roman" w:eastAsia="Times New Roman" w:hAnsi="Times New Roman" w:cs="Times New Roman"/>
          <w:color w:val="1E2120"/>
          <w:sz w:val="27"/>
          <w:szCs w:val="27"/>
          <w:lang w:eastAsia="ru-RU"/>
        </w:rPr>
        <w:t>);</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непосредственно применять (разрабатывать рабочие программы на основе) Федеральную рабочую программу (ФРП) по учебному предмету «География» соответствующего уровня общего образования и обеспечивать её выполнение;</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географии с практикой, обсуждать с учениками актуальные события современности;</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географии, экскурсии и другие внеурочные тематические мероприятия с учетом историко-культурного своеобразия региона;</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географии и знакомить с ними обучающихся на уроках;</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географии),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77165F">
        <w:rPr>
          <w:rFonts w:ascii="Times New Roman" w:eastAsia="Times New Roman" w:hAnsi="Times New Roman" w:cs="Times New Roman"/>
          <w:color w:val="1E2120"/>
          <w:sz w:val="27"/>
          <w:szCs w:val="27"/>
          <w:lang w:eastAsia="ru-RU"/>
        </w:rPr>
        <w:t>тьюторов</w:t>
      </w:r>
      <w:proofErr w:type="spellEnd"/>
      <w:r w:rsidRPr="0077165F">
        <w:rPr>
          <w:rFonts w:ascii="Times New Roman" w:eastAsia="Times New Roman" w:hAnsi="Times New Roman" w:cs="Times New Roman"/>
          <w:color w:val="1E2120"/>
          <w:sz w:val="27"/>
          <w:szCs w:val="27"/>
          <w:lang w:eastAsia="ru-RU"/>
        </w:rPr>
        <w:t>;</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владеть </w:t>
      </w:r>
      <w:proofErr w:type="spellStart"/>
      <w:r w:rsidRPr="0077165F">
        <w:rPr>
          <w:rFonts w:ascii="Times New Roman" w:eastAsia="Times New Roman" w:hAnsi="Times New Roman" w:cs="Times New Roman"/>
          <w:color w:val="1E2120"/>
          <w:sz w:val="27"/>
          <w:szCs w:val="27"/>
          <w:lang w:eastAsia="ru-RU"/>
        </w:rPr>
        <w:t>общепользовательской</w:t>
      </w:r>
      <w:proofErr w:type="spellEnd"/>
      <w:r w:rsidRPr="0077165F">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77165F" w:rsidRPr="0077165F" w:rsidRDefault="0077165F" w:rsidP="0077165F">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77165F" w:rsidRPr="00AF1F31"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1.10. Педагог должен быть ознакомлен с должностной инструкцией учителя географии, разработанной с учетом </w:t>
      </w:r>
      <w:proofErr w:type="spellStart"/>
      <w:r w:rsidRPr="0077165F">
        <w:rPr>
          <w:rFonts w:ascii="Times New Roman" w:eastAsia="Times New Roman" w:hAnsi="Times New Roman" w:cs="Times New Roman"/>
          <w:color w:val="1E2120"/>
          <w:sz w:val="27"/>
          <w:szCs w:val="27"/>
          <w:lang w:eastAsia="ru-RU"/>
        </w:rPr>
        <w:t>профстандарта</w:t>
      </w:r>
      <w:proofErr w:type="spellEnd"/>
      <w:r w:rsidRPr="0077165F">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77165F">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77165F">
        <w:rPr>
          <w:rFonts w:ascii="Times New Roman" w:eastAsia="Times New Roman" w:hAnsi="Times New Roman" w:cs="Times New Roman"/>
          <w:color w:val="1E2120"/>
          <w:sz w:val="27"/>
          <w:szCs w:val="27"/>
          <w:lang w:eastAsia="ru-RU"/>
        </w:rPr>
        <w:br/>
        <w:t>1.12. Учителю географии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77165F" w:rsidRPr="0077165F" w:rsidRDefault="0077165F" w:rsidP="0077165F">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7165F">
        <w:rPr>
          <w:rFonts w:ascii="Times New Roman" w:eastAsia="Times New Roman" w:hAnsi="Times New Roman" w:cs="Times New Roman"/>
          <w:b/>
          <w:bCs/>
          <w:color w:val="1E2120"/>
          <w:sz w:val="30"/>
          <w:szCs w:val="30"/>
          <w:lang w:eastAsia="ru-RU"/>
        </w:rPr>
        <w:t>2. Трудовые функции</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географии являются:</w:t>
      </w:r>
      <w:r w:rsidRPr="0077165F">
        <w:rPr>
          <w:rFonts w:ascii="Times New Roman" w:eastAsia="Times New Roman" w:hAnsi="Times New Roman" w:cs="Times New Roman"/>
          <w:color w:val="1E2120"/>
          <w:sz w:val="27"/>
          <w:szCs w:val="27"/>
          <w:lang w:eastAsia="ru-RU"/>
        </w:rPr>
        <w:br/>
        <w:t>2.1. </w:t>
      </w:r>
      <w:ins w:id="3" w:author="Unknown">
        <w:r w:rsidRPr="0077165F">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77165F">
        <w:rPr>
          <w:rFonts w:ascii="Times New Roman" w:eastAsia="Times New Roman" w:hAnsi="Times New Roman" w:cs="Times New Roman"/>
          <w:color w:val="1E2120"/>
          <w:sz w:val="27"/>
          <w:szCs w:val="27"/>
          <w:lang w:eastAsia="ru-RU"/>
        </w:rPr>
        <w:br/>
        <w:t>2.1.1. Общепедагогическая функция. Обучение.</w:t>
      </w:r>
      <w:r w:rsidRPr="0077165F">
        <w:rPr>
          <w:rFonts w:ascii="Times New Roman" w:eastAsia="Times New Roman" w:hAnsi="Times New Roman" w:cs="Times New Roman"/>
          <w:color w:val="1E2120"/>
          <w:sz w:val="27"/>
          <w:szCs w:val="27"/>
          <w:lang w:eastAsia="ru-RU"/>
        </w:rPr>
        <w:br/>
        <w:t>2.1.2. Воспитательная деятельность.</w:t>
      </w:r>
      <w:r w:rsidRPr="0077165F">
        <w:rPr>
          <w:rFonts w:ascii="Times New Roman" w:eastAsia="Times New Roman" w:hAnsi="Times New Roman" w:cs="Times New Roman"/>
          <w:color w:val="1E2120"/>
          <w:sz w:val="27"/>
          <w:szCs w:val="27"/>
          <w:lang w:eastAsia="ru-RU"/>
        </w:rPr>
        <w:br/>
        <w:t>2.1.3. Развивающая деятельность.</w:t>
      </w:r>
      <w:r w:rsidRPr="0077165F">
        <w:rPr>
          <w:rFonts w:ascii="Times New Roman" w:eastAsia="Times New Roman" w:hAnsi="Times New Roman" w:cs="Times New Roman"/>
          <w:color w:val="1E2120"/>
          <w:sz w:val="27"/>
          <w:szCs w:val="27"/>
          <w:lang w:eastAsia="ru-RU"/>
        </w:rPr>
        <w:br/>
        <w:t>2.2. </w:t>
      </w:r>
      <w:ins w:id="4" w:author="Unknown">
        <w:r w:rsidRPr="0077165F">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77165F">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образовательных программ основного и среднего общего образования.</w:t>
      </w:r>
      <w:r w:rsidRPr="0077165F">
        <w:rPr>
          <w:rFonts w:ascii="Times New Roman" w:eastAsia="Times New Roman" w:hAnsi="Times New Roman" w:cs="Times New Roman"/>
          <w:color w:val="1E2120"/>
          <w:sz w:val="27"/>
          <w:szCs w:val="27"/>
          <w:lang w:eastAsia="ru-RU"/>
        </w:rPr>
        <w:br/>
        <w:t>2.2.2. Предметное обучение. География.</w:t>
      </w:r>
    </w:p>
    <w:p w:rsidR="0077165F" w:rsidRPr="0077165F" w:rsidRDefault="0077165F" w:rsidP="0077165F">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7165F">
        <w:rPr>
          <w:rFonts w:ascii="Times New Roman" w:eastAsia="Times New Roman" w:hAnsi="Times New Roman" w:cs="Times New Roman"/>
          <w:b/>
          <w:bCs/>
          <w:color w:val="1E2120"/>
          <w:sz w:val="30"/>
          <w:szCs w:val="30"/>
          <w:lang w:eastAsia="ru-RU"/>
        </w:rPr>
        <w:t>3. Должностные обязанности</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3.1. </w:t>
      </w:r>
      <w:ins w:id="5" w:author="Unknown">
        <w:r w:rsidRPr="0077165F">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реализует Федеральную рабочую программу (ФРП) </w:t>
      </w:r>
      <w:proofErr w:type="gramStart"/>
      <w:r w:rsidRPr="0077165F">
        <w:rPr>
          <w:rFonts w:ascii="Times New Roman" w:eastAsia="Times New Roman" w:hAnsi="Times New Roman" w:cs="Times New Roman"/>
          <w:color w:val="1E2120"/>
          <w:sz w:val="27"/>
          <w:szCs w:val="27"/>
          <w:lang w:eastAsia="ru-RU"/>
        </w:rPr>
        <w:t>по учебному предмета</w:t>
      </w:r>
      <w:proofErr w:type="gramEnd"/>
      <w:r w:rsidRPr="0077165F">
        <w:rPr>
          <w:rFonts w:ascii="Times New Roman" w:eastAsia="Times New Roman" w:hAnsi="Times New Roman" w:cs="Times New Roman"/>
          <w:color w:val="1E2120"/>
          <w:sz w:val="27"/>
          <w:szCs w:val="27"/>
          <w:lang w:eastAsia="ru-RU"/>
        </w:rPr>
        <w:t xml:space="preserve"> «География» соответствующего уровня общего образования;</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географии;</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«География» в соответствии с ФОП ООО и ФОП СОО;</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универсальные учебные действия;</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у детей мотивацию к обучению;</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77165F" w:rsidRPr="0077165F" w:rsidRDefault="0077165F" w:rsidP="0077165F">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3.2. </w:t>
      </w:r>
      <w:ins w:id="6" w:author="Unknown">
        <w:r w:rsidRPr="0077165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r w:rsidRPr="0077165F">
        <w:rPr>
          <w:rFonts w:ascii="Times New Roman" w:eastAsia="Times New Roman" w:hAnsi="Times New Roman" w:cs="Times New Roman"/>
          <w:color w:val="1E2120"/>
          <w:sz w:val="27"/>
          <w:szCs w:val="27"/>
          <w:lang w:eastAsia="ru-RU"/>
        </w:rPr>
        <w:br/>
        <w:t>осуществляет регулирование поведения учащихся для обеспечения безопасной образовательной среды</w:t>
      </w:r>
    </w:p>
    <w:p w:rsidR="0077165F" w:rsidRPr="0077165F" w:rsidRDefault="0077165F" w:rsidP="0077165F">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на уроках географии, поддерживает режим посещения занятий, уважая человеческое достоинство, честь и репутацию детей;</w:t>
      </w:r>
    </w:p>
    <w:p w:rsidR="0077165F" w:rsidRPr="0077165F" w:rsidRDefault="0077165F" w:rsidP="0077165F">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географии, так и во внеурочной деятельности;</w:t>
      </w:r>
    </w:p>
    <w:p w:rsidR="0077165F" w:rsidRPr="0077165F" w:rsidRDefault="0077165F" w:rsidP="0077165F">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77165F" w:rsidRPr="0077165F" w:rsidRDefault="0077165F" w:rsidP="0077165F">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географии в соответствии с Уставом школы и Правилами внутреннего распорядка общеобразовательной организации;</w:t>
      </w:r>
    </w:p>
    <w:p w:rsidR="0077165F" w:rsidRPr="0077165F" w:rsidRDefault="0077165F" w:rsidP="0077165F">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(образовательной, исследовательской, проектной, творческой);</w:t>
      </w:r>
    </w:p>
    <w:p w:rsidR="0077165F" w:rsidRPr="0077165F" w:rsidRDefault="0077165F" w:rsidP="0077165F">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3.3. </w:t>
      </w:r>
      <w:ins w:id="7" w:author="Unknown">
        <w:r w:rsidRPr="0077165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77165F" w:rsidRPr="0077165F" w:rsidRDefault="0077165F" w:rsidP="0077165F">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географии;</w:t>
      </w:r>
    </w:p>
    <w:p w:rsidR="0077165F" w:rsidRPr="0077165F" w:rsidRDefault="0077165F" w:rsidP="0077165F">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77165F" w:rsidRPr="0077165F" w:rsidRDefault="0077165F" w:rsidP="0077165F">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77165F">
        <w:rPr>
          <w:rFonts w:ascii="Times New Roman" w:eastAsia="Times New Roman" w:hAnsi="Times New Roman" w:cs="Times New Roman"/>
          <w:color w:val="1E2120"/>
          <w:sz w:val="27"/>
          <w:szCs w:val="27"/>
          <w:lang w:eastAsia="ru-RU"/>
        </w:rPr>
        <w:t>аутисты</w:t>
      </w:r>
      <w:proofErr w:type="spellEnd"/>
      <w:r w:rsidRPr="0077165F">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77165F">
        <w:rPr>
          <w:rFonts w:ascii="Times New Roman" w:eastAsia="Times New Roman" w:hAnsi="Times New Roman" w:cs="Times New Roman"/>
          <w:color w:val="1E2120"/>
          <w:sz w:val="27"/>
          <w:szCs w:val="27"/>
          <w:lang w:eastAsia="ru-RU"/>
        </w:rPr>
        <w:t>гиперактивностью</w:t>
      </w:r>
      <w:proofErr w:type="spellEnd"/>
      <w:proofErr w:type="gramEnd"/>
      <w:r w:rsidRPr="0077165F">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77165F" w:rsidRPr="0077165F" w:rsidRDefault="0077165F" w:rsidP="0077165F">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77165F" w:rsidRPr="0077165F" w:rsidRDefault="0077165F" w:rsidP="0077165F">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77165F" w:rsidRPr="0077165F" w:rsidRDefault="0077165F" w:rsidP="0077165F">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географии в рамках индивидуальных программ развития ребенка;</w:t>
      </w:r>
    </w:p>
    <w:p w:rsidR="0077165F" w:rsidRPr="0077165F" w:rsidRDefault="0077165F" w:rsidP="0077165F">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3.4. </w:t>
      </w:r>
      <w:ins w:id="8" w:author="Unknown">
        <w:r w:rsidRPr="0077165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77165F" w:rsidRPr="0077165F" w:rsidRDefault="0077165F" w:rsidP="0077165F">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общекультурные компетенции и понимание места географии в общей картине мира;</w:t>
      </w:r>
    </w:p>
    <w:p w:rsidR="0077165F" w:rsidRPr="0077165F" w:rsidRDefault="0077165F" w:rsidP="0077165F">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определяет на основе </w:t>
      </w:r>
      <w:proofErr w:type="gramStart"/>
      <w:r w:rsidRPr="0077165F">
        <w:rPr>
          <w:rFonts w:ascii="Times New Roman" w:eastAsia="Times New Roman" w:hAnsi="Times New Roman" w:cs="Times New Roman"/>
          <w:color w:val="1E2120"/>
          <w:sz w:val="27"/>
          <w:szCs w:val="27"/>
          <w:lang w:eastAsia="ru-RU"/>
        </w:rPr>
        <w:t>анализа образовательной деятельности</w:t>
      </w:r>
      <w:proofErr w:type="gramEnd"/>
      <w:r w:rsidRPr="0077165F">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77165F" w:rsidRPr="0077165F" w:rsidRDefault="0077165F" w:rsidP="0077165F">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«География»;</w:t>
      </w:r>
    </w:p>
    <w:p w:rsidR="0077165F" w:rsidRPr="0077165F" w:rsidRDefault="0077165F" w:rsidP="0077165F">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77165F">
        <w:rPr>
          <w:rFonts w:ascii="Times New Roman" w:eastAsia="Times New Roman" w:hAnsi="Times New Roman" w:cs="Times New Roman"/>
          <w:color w:val="1E2120"/>
          <w:sz w:val="27"/>
          <w:szCs w:val="27"/>
          <w:lang w:eastAsia="ru-RU"/>
        </w:rPr>
        <w:t>отдельных контингентов</w:t>
      </w:r>
      <w:proofErr w:type="gramEnd"/>
      <w:r w:rsidRPr="0077165F">
        <w:rPr>
          <w:rFonts w:ascii="Times New Roman" w:eastAsia="Times New Roman" w:hAnsi="Times New Roman" w:cs="Times New Roman"/>
          <w:color w:val="1E2120"/>
          <w:sz w:val="27"/>
          <w:szCs w:val="27"/>
          <w:lang w:eastAsia="ru-RU"/>
        </w:rPr>
        <w:t xml:space="preserve"> учащихся с выдающимися способностями в области географии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77165F" w:rsidRPr="0077165F" w:rsidRDefault="0077165F" w:rsidP="0077165F">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77165F" w:rsidRPr="0077165F" w:rsidRDefault="0077165F" w:rsidP="0077165F">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географии в школе, иных внеурочных мероприятий, экскурсий и др.</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3.5. </w:t>
      </w:r>
      <w:ins w:id="9" w:author="Unknown">
        <w:r w:rsidRPr="0077165F">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«География»:</w:t>
        </w:r>
      </w:ins>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конкретные знания, умения и навыки в области географии;</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географии каждого ребенка и реализующую принципы современной педагогики;</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географии;</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географии, конкурсах, исследовательских проектах и ученических конференциях;</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географией, ведет кружки, факультативные и элективные курсы для желающих и эффективно работающих в них учащихся школы;</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географии в других образовательных и иных организациях, в том числе с применением дистанционных образовательных технологий;</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географии;</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географии, выявляет совместно с учащимися недостоверные и малоправдоподобные данные;</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формирует представления обучающихся о полезности знаний географии вне зависимости от избранной профессии или специальности;</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(задачи) по теме урока, выявляет сомнительные места, подтверждает правильность суждений;</w:t>
      </w:r>
    </w:p>
    <w:p w:rsidR="0077165F" w:rsidRPr="0077165F" w:rsidRDefault="0077165F" w:rsidP="0077165F">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77165F">
        <w:rPr>
          <w:rFonts w:ascii="Times New Roman" w:eastAsia="Times New Roman" w:hAnsi="Times New Roman" w:cs="Times New Roman"/>
          <w:color w:val="1E2120"/>
          <w:sz w:val="27"/>
          <w:szCs w:val="27"/>
          <w:lang w:eastAsia="ru-RU"/>
        </w:rPr>
        <w:t>межпредметные</w:t>
      </w:r>
      <w:proofErr w:type="spellEnd"/>
      <w:r w:rsidRPr="0077165F">
        <w:rPr>
          <w:rFonts w:ascii="Times New Roman" w:eastAsia="Times New Roman" w:hAnsi="Times New Roman" w:cs="Times New Roman"/>
          <w:color w:val="1E2120"/>
          <w:sz w:val="27"/>
          <w:szCs w:val="27"/>
          <w:lang w:eastAsia="ru-RU"/>
        </w:rPr>
        <w:t xml:space="preserve"> связи в процессе преподавания географии.</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географии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77165F">
        <w:rPr>
          <w:rFonts w:ascii="Times New Roman" w:eastAsia="Times New Roman" w:hAnsi="Times New Roman" w:cs="Times New Roman"/>
          <w:color w:val="1E2120"/>
          <w:sz w:val="27"/>
          <w:szCs w:val="27"/>
          <w:lang w:eastAsia="ru-RU"/>
        </w:rPr>
        <w:br/>
        <w:t>3.7. Контролирует наличие у обучающихся рабочих тетрадей, тетрадей для контрольных работ, атласов, контурных карт,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географии в течение всего учебного года.</w:t>
      </w:r>
      <w:r w:rsidRPr="0077165F">
        <w:rPr>
          <w:rFonts w:ascii="Times New Roman" w:eastAsia="Times New Roman" w:hAnsi="Times New Roman" w:cs="Times New Roman"/>
          <w:color w:val="1E2120"/>
          <w:sz w:val="27"/>
          <w:szCs w:val="27"/>
          <w:lang w:eastAsia="ru-RU"/>
        </w:rPr>
        <w:br/>
        <w:t>3.8. Готовит и использует в обучении различный дидактический материал, наглядные пособия, глобусы и карты, раздаточный учебный материал.</w:t>
      </w:r>
      <w:r w:rsidRPr="0077165F">
        <w:rPr>
          <w:rFonts w:ascii="Times New Roman" w:eastAsia="Times New Roman" w:hAnsi="Times New Roman" w:cs="Times New Roman"/>
          <w:color w:val="1E2120"/>
          <w:sz w:val="27"/>
          <w:szCs w:val="27"/>
          <w:lang w:eastAsia="ru-RU"/>
        </w:rPr>
        <w:br/>
        <w:t>3.9.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77165F">
        <w:rPr>
          <w:rFonts w:ascii="Times New Roman" w:eastAsia="Times New Roman" w:hAnsi="Times New Roman" w:cs="Times New Roman"/>
          <w:color w:val="1E2120"/>
          <w:sz w:val="27"/>
          <w:szCs w:val="27"/>
          <w:lang w:eastAsia="ru-RU"/>
        </w:rPr>
        <w:br/>
        <w:t>3.10.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обучающихся 5-9-х классов - 15 минут, а также общую продолжительность использования интерактивной доски на уроке для детей старше 10 лет - 30 минут.</w:t>
      </w:r>
      <w:r w:rsidRPr="0077165F">
        <w:rPr>
          <w:rFonts w:ascii="Times New Roman" w:eastAsia="Times New Roman" w:hAnsi="Times New Roman" w:cs="Times New Roman"/>
          <w:color w:val="1E2120"/>
          <w:sz w:val="27"/>
          <w:szCs w:val="27"/>
          <w:lang w:eastAsia="ru-RU"/>
        </w:rPr>
        <w:br/>
        <w:t>3.11. </w:t>
      </w:r>
      <w:ins w:id="10" w:author="Unknown">
        <w:r w:rsidRPr="0077165F">
          <w:rPr>
            <w:rFonts w:ascii="Times New Roman" w:eastAsia="Times New Roman" w:hAnsi="Times New Roman" w:cs="Times New Roman"/>
            <w:color w:val="1E2120"/>
            <w:sz w:val="27"/>
            <w:szCs w:val="27"/>
            <w:u w:val="single"/>
            <w:bdr w:val="none" w:sz="0" w:space="0" w:color="auto" w:frame="1"/>
            <w:lang w:eastAsia="ru-RU"/>
          </w:rPr>
          <w:t>Учителю географии запрещается:</w:t>
        </w:r>
      </w:ins>
    </w:p>
    <w:p w:rsidR="0077165F" w:rsidRPr="0077165F" w:rsidRDefault="0077165F" w:rsidP="0077165F">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менять на свое усмотрение расписание занятий;</w:t>
      </w:r>
    </w:p>
    <w:p w:rsidR="0077165F" w:rsidRPr="0077165F" w:rsidRDefault="0077165F" w:rsidP="0077165F">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77165F" w:rsidRPr="0077165F" w:rsidRDefault="0077165F" w:rsidP="0077165F">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удалять учеников с занятий.</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3.12. Организует совместно с коллегами проведение школьного этапа олимпиады по географии. Формирует сборные команды школы для участия в следующих этапах олимпиад по географии.</w:t>
      </w:r>
      <w:r w:rsidRPr="0077165F">
        <w:rPr>
          <w:rFonts w:ascii="Times New Roman" w:eastAsia="Times New Roman" w:hAnsi="Times New Roman" w:cs="Times New Roman"/>
          <w:color w:val="1E2120"/>
          <w:sz w:val="27"/>
          <w:szCs w:val="27"/>
          <w:lang w:eastAsia="ru-RU"/>
        </w:rPr>
        <w:br/>
        <w:t>3.13. Организует участие обучающихся в географических конкурсах, во внеклассных предметных мероприятиях, в неделях географии, защитах исследовательских работ и проектов, в оформлении предметных стенгазет.</w:t>
      </w:r>
      <w:r w:rsidRPr="0077165F">
        <w:rPr>
          <w:rFonts w:ascii="Times New Roman" w:eastAsia="Times New Roman" w:hAnsi="Times New Roman" w:cs="Times New Roman"/>
          <w:color w:val="1E2120"/>
          <w:sz w:val="27"/>
          <w:szCs w:val="27"/>
          <w:lang w:eastAsia="ru-RU"/>
        </w:rPr>
        <w:br/>
        <w:t>3.14. Принимает участие в ГВЭ и ЕГЭ.</w:t>
      </w:r>
      <w:r w:rsidRPr="0077165F">
        <w:rPr>
          <w:rFonts w:ascii="Times New Roman" w:eastAsia="Times New Roman" w:hAnsi="Times New Roman" w:cs="Times New Roman"/>
          <w:color w:val="1E2120"/>
          <w:sz w:val="27"/>
          <w:szCs w:val="27"/>
          <w:lang w:eastAsia="ru-RU"/>
        </w:rPr>
        <w:br/>
        <w:t>3.15. Оказывает посильную помощь в организации туристско-краеведческой работы.</w:t>
      </w:r>
      <w:r w:rsidRPr="0077165F">
        <w:rPr>
          <w:rFonts w:ascii="Times New Roman" w:eastAsia="Times New Roman" w:hAnsi="Times New Roman" w:cs="Times New Roman"/>
          <w:color w:val="1E2120"/>
          <w:sz w:val="27"/>
          <w:szCs w:val="27"/>
          <w:lang w:eastAsia="ru-RU"/>
        </w:rPr>
        <w:br/>
        <w:t>3.16. Обеспечивает охрану жизни и здоровья детей во время образовательной деятельности, школьных олимпиад, конкурсов и различных внеклассных мероприятий по географии.</w:t>
      </w:r>
      <w:r w:rsidRPr="0077165F">
        <w:rPr>
          <w:rFonts w:ascii="Times New Roman" w:eastAsia="Times New Roman" w:hAnsi="Times New Roman" w:cs="Times New Roman"/>
          <w:color w:val="1E2120"/>
          <w:sz w:val="27"/>
          <w:szCs w:val="27"/>
          <w:lang w:eastAsia="ru-RU"/>
        </w:rPr>
        <w:br/>
        <w:t>3.17.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77165F">
        <w:rPr>
          <w:rFonts w:ascii="Times New Roman" w:eastAsia="Times New Roman" w:hAnsi="Times New Roman" w:cs="Times New Roman"/>
          <w:color w:val="1E2120"/>
          <w:sz w:val="27"/>
          <w:szCs w:val="27"/>
          <w:lang w:eastAsia="ru-RU"/>
        </w:rPr>
        <w:br/>
        <w:t>3.18.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77165F">
        <w:rPr>
          <w:rFonts w:ascii="Times New Roman" w:eastAsia="Times New Roman" w:hAnsi="Times New Roman" w:cs="Times New Roman"/>
          <w:color w:val="1E2120"/>
          <w:sz w:val="27"/>
          <w:szCs w:val="27"/>
          <w:lang w:eastAsia="ru-RU"/>
        </w:rPr>
        <w:br/>
        <w:t>3.19.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77165F">
        <w:rPr>
          <w:rFonts w:ascii="Times New Roman" w:eastAsia="Times New Roman" w:hAnsi="Times New Roman" w:cs="Times New Roman"/>
          <w:color w:val="1E2120"/>
          <w:sz w:val="27"/>
          <w:szCs w:val="27"/>
          <w:lang w:eastAsia="ru-RU"/>
        </w:rPr>
        <w:br/>
        <w:t>3.20. Согласно годовому плану работы общеобразовательной организации принимает участие в педагогических советах, совещаниях и семинарах, круглых столах, предметных неделях естественных наук, а также в предметных школьных МО и методических объединениях учителей географии, которые проводятся вышестоящей организацией.</w:t>
      </w:r>
      <w:r w:rsidRPr="0077165F">
        <w:rPr>
          <w:rFonts w:ascii="Times New Roman" w:eastAsia="Times New Roman" w:hAnsi="Times New Roman" w:cs="Times New Roman"/>
          <w:color w:val="1E2120"/>
          <w:sz w:val="27"/>
          <w:szCs w:val="27"/>
          <w:lang w:eastAsia="ru-RU"/>
        </w:rPr>
        <w:br/>
        <w:t>3.21. </w:t>
      </w:r>
      <w:ins w:id="11" w:author="Unknown">
        <w:r w:rsidRPr="0077165F">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географии:</w:t>
        </w:r>
      </w:ins>
    </w:p>
    <w:p w:rsidR="0077165F" w:rsidRPr="0077165F" w:rsidRDefault="0077165F" w:rsidP="0077165F">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проводит паспортизацию учебного кабинета географии;</w:t>
      </w:r>
    </w:p>
    <w:p w:rsidR="0077165F" w:rsidRPr="0077165F" w:rsidRDefault="0077165F" w:rsidP="0077165F">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пополняет кабинет методическими пособиями, картами, дидактическими материалами и наглядными пособиями;</w:t>
      </w:r>
    </w:p>
    <w:p w:rsidR="0077165F" w:rsidRPr="0077165F" w:rsidRDefault="0077165F" w:rsidP="0077165F">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77165F" w:rsidRPr="0077165F" w:rsidRDefault="0077165F" w:rsidP="0077165F">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разрабатывает инструкции по охране труда для кабинета географии с консультативной помощью специалиста по охране труда;</w:t>
      </w:r>
    </w:p>
    <w:p w:rsidR="0077165F" w:rsidRPr="0077165F" w:rsidRDefault="0077165F" w:rsidP="0077165F">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осуществляет постоянный контроль соблюдения обучающимися инструкций по правилам безопасности в кабинете географии, правил поведения в кабинете;</w:t>
      </w:r>
    </w:p>
    <w:p w:rsidR="0077165F" w:rsidRPr="0077165F" w:rsidRDefault="0077165F" w:rsidP="0077165F">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проводит вводный инструктаж обучающихся по правилам поведения в кабинете географии, первичные инструктажи при изучении новых тем и работы с учебным оборудованием с регистрацией в журнале инструктажа.</w:t>
      </w:r>
    </w:p>
    <w:p w:rsidR="0077165F" w:rsidRPr="0077165F" w:rsidRDefault="0077165F" w:rsidP="0077165F">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географии к приемке на начало нового учебного года.</w:t>
      </w:r>
    </w:p>
    <w:p w:rsidR="0077165F" w:rsidRPr="00AF1F31"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3.22.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77165F">
        <w:rPr>
          <w:rFonts w:ascii="Times New Roman" w:eastAsia="Times New Roman" w:hAnsi="Times New Roman" w:cs="Times New Roman"/>
          <w:color w:val="1E2120"/>
          <w:sz w:val="27"/>
          <w:szCs w:val="27"/>
          <w:lang w:eastAsia="ru-RU"/>
        </w:rPr>
        <w:br/>
        <w:t xml:space="preserve">3.23. Учитель географии соблюдает должностную инструкцию по </w:t>
      </w:r>
      <w:proofErr w:type="spellStart"/>
      <w:r w:rsidRPr="0077165F">
        <w:rPr>
          <w:rFonts w:ascii="Times New Roman" w:eastAsia="Times New Roman" w:hAnsi="Times New Roman" w:cs="Times New Roman"/>
          <w:color w:val="1E2120"/>
          <w:sz w:val="27"/>
          <w:szCs w:val="27"/>
          <w:lang w:eastAsia="ru-RU"/>
        </w:rPr>
        <w:t>профстандарту</w:t>
      </w:r>
      <w:proofErr w:type="spellEnd"/>
      <w:r w:rsidRPr="0077165F">
        <w:rPr>
          <w:rFonts w:ascii="Times New Roman" w:eastAsia="Times New Roman" w:hAnsi="Times New Roman" w:cs="Times New Roman"/>
          <w:color w:val="1E2120"/>
          <w:sz w:val="27"/>
          <w:szCs w:val="27"/>
          <w:lang w:eastAsia="ru-RU"/>
        </w:rPr>
        <w:t>, Устав и Правила внутреннего трудового распорядка в школе, трудовую дисциплину, режим времени работы и отдыха, требования охраны труда, пожарной безопасности и производственной санитарии.</w:t>
      </w:r>
      <w:r w:rsidRPr="0077165F">
        <w:rPr>
          <w:rFonts w:ascii="Times New Roman" w:eastAsia="Times New Roman" w:hAnsi="Times New Roman" w:cs="Times New Roman"/>
          <w:color w:val="1E2120"/>
          <w:sz w:val="27"/>
          <w:szCs w:val="27"/>
          <w:lang w:eastAsia="ru-RU"/>
        </w:rPr>
        <w:br/>
        <w:t>3.24.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77165F">
        <w:rPr>
          <w:rFonts w:ascii="Times New Roman" w:eastAsia="Times New Roman" w:hAnsi="Times New Roman" w:cs="Times New Roman"/>
          <w:color w:val="1E2120"/>
          <w:sz w:val="27"/>
          <w:szCs w:val="27"/>
          <w:lang w:eastAsia="ru-RU"/>
        </w:rPr>
        <w:br/>
        <w:t>3.25.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77165F">
        <w:rPr>
          <w:rFonts w:ascii="Times New Roman" w:eastAsia="Times New Roman" w:hAnsi="Times New Roman" w:cs="Times New Roman"/>
          <w:color w:val="1E2120"/>
          <w:sz w:val="27"/>
          <w:szCs w:val="27"/>
          <w:lang w:eastAsia="ru-RU"/>
        </w:rPr>
        <w:br/>
        <w:t>3.26.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77165F">
        <w:rPr>
          <w:rFonts w:ascii="Times New Roman" w:eastAsia="Times New Roman" w:hAnsi="Times New Roman" w:cs="Times New Roman"/>
          <w:color w:val="1E2120"/>
          <w:sz w:val="27"/>
          <w:szCs w:val="27"/>
          <w:lang w:eastAsia="ru-RU"/>
        </w:rPr>
        <w:br/>
        <w:t>3.27. Учитель географии исполняет иные обязанности, предусмотренные Федеральным Законом «Об образовании в Российской Федерации».</w:t>
      </w:r>
      <w:r w:rsidRPr="0077165F">
        <w:rPr>
          <w:rFonts w:ascii="Times New Roman" w:eastAsia="Times New Roman" w:hAnsi="Times New Roman" w:cs="Times New Roman"/>
          <w:color w:val="1E2120"/>
          <w:sz w:val="27"/>
          <w:szCs w:val="27"/>
          <w:lang w:eastAsia="ru-RU"/>
        </w:rPr>
        <w:br/>
        <w:t>3.28. Осуществляет свою деятельность на высоком профессиональном уровне.</w:t>
      </w:r>
      <w:bookmarkStart w:id="12" w:name="_GoBack"/>
      <w:bookmarkEnd w:id="12"/>
    </w:p>
    <w:p w:rsidR="0077165F" w:rsidRPr="0077165F" w:rsidRDefault="0077165F" w:rsidP="0077165F">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7165F">
        <w:rPr>
          <w:rFonts w:ascii="Times New Roman" w:eastAsia="Times New Roman" w:hAnsi="Times New Roman" w:cs="Times New Roman"/>
          <w:b/>
          <w:bCs/>
          <w:color w:val="1E2120"/>
          <w:sz w:val="30"/>
          <w:szCs w:val="30"/>
          <w:lang w:eastAsia="ru-RU"/>
        </w:rPr>
        <w:t>4. Права</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u w:val="single"/>
          <w:bdr w:val="none" w:sz="0" w:space="0" w:color="auto" w:frame="1"/>
          <w:lang w:eastAsia="ru-RU"/>
        </w:rPr>
        <w:t>У</w:t>
      </w:r>
      <w:ins w:id="13" w:author="Unknown">
        <w:r w:rsidRPr="0077165F">
          <w:rPr>
            <w:rFonts w:ascii="Times New Roman" w:eastAsia="Times New Roman" w:hAnsi="Times New Roman" w:cs="Times New Roman"/>
            <w:color w:val="1E2120"/>
            <w:sz w:val="27"/>
            <w:szCs w:val="27"/>
            <w:u w:val="single"/>
            <w:bdr w:val="none" w:sz="0" w:space="0" w:color="auto" w:frame="1"/>
            <w:lang w:eastAsia="ru-RU"/>
          </w:rPr>
          <w:t>читель географии имеет следующие права в пределах своей компетенции:</w:t>
        </w:r>
      </w:ins>
      <w:r w:rsidRPr="0077165F">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77165F">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77165F">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географии.</w:t>
      </w:r>
      <w:r w:rsidRPr="0077165F">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77165F">
        <w:rPr>
          <w:rFonts w:ascii="Times New Roman" w:eastAsia="Times New Roman" w:hAnsi="Times New Roman" w:cs="Times New Roman"/>
          <w:color w:val="1E2120"/>
          <w:sz w:val="27"/>
          <w:szCs w:val="27"/>
          <w:lang w:eastAsia="ru-RU"/>
        </w:rPr>
        <w:br/>
        <w:t>4.5. Свободно выбирать и использовать методики обучения географии,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77165F">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77165F">
        <w:rPr>
          <w:rFonts w:ascii="Times New Roman" w:eastAsia="Times New Roman" w:hAnsi="Times New Roman" w:cs="Times New Roman"/>
          <w:color w:val="1E2120"/>
          <w:sz w:val="27"/>
          <w:szCs w:val="27"/>
          <w:lang w:eastAsia="ru-RU"/>
        </w:rPr>
        <w:br/>
        <w:t>4.7. Давать обучающимся во время уроков географии,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77165F">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77165F">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77165F">
        <w:rPr>
          <w:rFonts w:ascii="Times New Roman" w:eastAsia="Times New Roman" w:hAnsi="Times New Roman" w:cs="Times New Roman"/>
          <w:color w:val="1E2120"/>
          <w:sz w:val="27"/>
          <w:szCs w:val="27"/>
          <w:lang w:eastAsia="ru-RU"/>
        </w:rPr>
        <w:br/>
        <w:t>4.10. В целях защиты своих прав учитель географии самостоятельно или через своих представителей вправе:</w:t>
      </w:r>
    </w:p>
    <w:p w:rsidR="0077165F" w:rsidRPr="0077165F" w:rsidRDefault="0077165F" w:rsidP="0077165F">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77165F" w:rsidRPr="0077165F" w:rsidRDefault="0077165F" w:rsidP="0077165F">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77165F" w:rsidRPr="0077165F" w:rsidRDefault="0077165F" w:rsidP="0077165F">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77165F">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77165F">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77165F">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77165F">
        <w:rPr>
          <w:rFonts w:ascii="Times New Roman" w:eastAsia="Times New Roman" w:hAnsi="Times New Roman" w:cs="Times New Roman"/>
          <w:color w:val="1E2120"/>
          <w:sz w:val="27"/>
          <w:szCs w:val="27"/>
          <w:lang w:eastAsia="ru-RU"/>
        </w:rPr>
        <w:br/>
        <w:t>4.15. Учитель географии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77165F" w:rsidRPr="0077165F" w:rsidRDefault="0077165F" w:rsidP="0077165F">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7165F">
        <w:rPr>
          <w:rFonts w:ascii="Times New Roman" w:eastAsia="Times New Roman" w:hAnsi="Times New Roman" w:cs="Times New Roman"/>
          <w:b/>
          <w:bCs/>
          <w:color w:val="1E2120"/>
          <w:sz w:val="30"/>
          <w:szCs w:val="30"/>
          <w:lang w:eastAsia="ru-RU"/>
        </w:rPr>
        <w:t>5. Ответственность</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5.1. </w:t>
      </w:r>
      <w:ins w:id="14" w:author="Unknown">
        <w:r w:rsidRPr="0077165F">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географии несет ответственность:</w:t>
        </w:r>
      </w:ins>
    </w:p>
    <w:p w:rsidR="0077165F" w:rsidRPr="0077165F" w:rsidRDefault="0077165F" w:rsidP="0077165F">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77165F" w:rsidRPr="0077165F" w:rsidRDefault="0077165F" w:rsidP="0077165F">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географии в соответствии с учебным планом;</w:t>
      </w:r>
    </w:p>
    <w:p w:rsidR="0077165F" w:rsidRPr="0077165F" w:rsidRDefault="0077165F" w:rsidP="0077165F">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77165F" w:rsidRPr="0077165F" w:rsidRDefault="0077165F" w:rsidP="0077165F">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77165F" w:rsidRPr="0077165F" w:rsidRDefault="0077165F" w:rsidP="0077165F">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географии, несвоевременное проведение или не проведение инструктажей по правилам безопасности;</w:t>
      </w:r>
    </w:p>
    <w:p w:rsidR="0077165F" w:rsidRPr="0077165F" w:rsidRDefault="0077165F" w:rsidP="0077165F">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географии возложенных на него трудовых обязанностей, должностной инструкции по </w:t>
      </w:r>
      <w:proofErr w:type="spellStart"/>
      <w:r w:rsidRPr="0077165F">
        <w:rPr>
          <w:rFonts w:ascii="Times New Roman" w:eastAsia="Times New Roman" w:hAnsi="Times New Roman" w:cs="Times New Roman"/>
          <w:color w:val="1E2120"/>
          <w:sz w:val="27"/>
          <w:szCs w:val="27"/>
          <w:lang w:eastAsia="ru-RU"/>
        </w:rPr>
        <w:t>профстандарту</w:t>
      </w:r>
      <w:proofErr w:type="spellEnd"/>
      <w:r w:rsidRPr="0077165F">
        <w:rPr>
          <w:rFonts w:ascii="Times New Roman" w:eastAsia="Times New Roman" w:hAnsi="Times New Roman" w:cs="Times New Roman"/>
          <w:color w:val="1E2120"/>
          <w:sz w:val="27"/>
          <w:szCs w:val="27"/>
          <w:lang w:eastAsia="ru-RU"/>
        </w:rPr>
        <w:t>, Устава и Правил внутреннего трудового распорядка школы,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77165F">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географии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77165F">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географии несет ответственность в пределах определенных административным законодательством Российской Федерации.</w:t>
      </w:r>
      <w:r w:rsidRPr="0077165F">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географии несёт материальную ответственность в порядке и в пределах, определенных трудовым и (или) гражданским законодательством Российской Федерации.</w:t>
      </w:r>
      <w:r w:rsidRPr="0077165F">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77165F" w:rsidRPr="0077165F" w:rsidRDefault="0077165F" w:rsidP="0077165F">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7165F">
        <w:rPr>
          <w:rFonts w:ascii="Times New Roman" w:eastAsia="Times New Roman" w:hAnsi="Times New Roman" w:cs="Times New Roman"/>
          <w:b/>
          <w:bCs/>
          <w:color w:val="1E2120"/>
          <w:sz w:val="30"/>
          <w:szCs w:val="30"/>
          <w:lang w:eastAsia="ru-RU"/>
        </w:rPr>
        <w:t>6. Взаимоотношения. Связи по должности</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6.1. Продолжительность рабочего времени для учителя географии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географии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77165F">
        <w:rPr>
          <w:rFonts w:ascii="Times New Roman" w:eastAsia="Times New Roman" w:hAnsi="Times New Roman" w:cs="Times New Roman"/>
          <w:color w:val="1E2120"/>
          <w:sz w:val="27"/>
          <w:szCs w:val="27"/>
          <w:lang w:eastAsia="ru-RU"/>
        </w:rPr>
        <w:br/>
        <w:t>6.2. Во время каникул, не приходящихся на отпуск, учитель географии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77165F">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географии или учителями, имеющими отставание по учебному плану в преподавании своего предмета в данном классе.</w:t>
      </w:r>
      <w:r w:rsidRPr="0077165F">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77165F">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77165F">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социальным педагогом, педагогом-библиотекарем, медицинским работником.</w:t>
      </w:r>
      <w:r w:rsidRPr="0077165F">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77165F">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географии в случае, если является заведующим учебным кабинетом.</w:t>
      </w:r>
      <w:r w:rsidRPr="0077165F">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77165F" w:rsidRPr="0077165F" w:rsidRDefault="0077165F" w:rsidP="0077165F">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7165F">
        <w:rPr>
          <w:rFonts w:ascii="Times New Roman" w:eastAsia="Times New Roman" w:hAnsi="Times New Roman" w:cs="Times New Roman"/>
          <w:b/>
          <w:bCs/>
          <w:color w:val="1E2120"/>
          <w:sz w:val="30"/>
          <w:szCs w:val="30"/>
          <w:lang w:eastAsia="ru-RU"/>
        </w:rPr>
        <w:t>7. Заключительные положения</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Times New Roman" w:eastAsia="Times New Roman" w:hAnsi="Times New Roman" w:cs="Times New Roman"/>
          <w:color w:val="1E2120"/>
          <w:sz w:val="27"/>
          <w:szCs w:val="27"/>
          <w:lang w:eastAsia="ru-RU"/>
        </w:rPr>
        <w:t>7.1. Ознакомление учителя географии с настоящей должностной инструкцией осуществляется при приеме на работу (до подписания трудового договора).</w:t>
      </w:r>
      <w:r w:rsidRPr="0077165F">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77165F">
        <w:rPr>
          <w:rFonts w:ascii="Times New Roman" w:eastAsia="Times New Roman" w:hAnsi="Times New Roman" w:cs="Times New Roman"/>
          <w:color w:val="1E2120"/>
          <w:sz w:val="27"/>
          <w:szCs w:val="27"/>
          <w:lang w:eastAsia="ru-RU"/>
        </w:rPr>
        <w:br/>
        <w:t xml:space="preserve">7.3. Факт ознакомления учителя географии с настоящей должностной инструкцией по </w:t>
      </w:r>
      <w:proofErr w:type="spellStart"/>
      <w:r w:rsidRPr="0077165F">
        <w:rPr>
          <w:rFonts w:ascii="Times New Roman" w:eastAsia="Times New Roman" w:hAnsi="Times New Roman" w:cs="Times New Roman"/>
          <w:color w:val="1E2120"/>
          <w:sz w:val="27"/>
          <w:szCs w:val="27"/>
          <w:lang w:eastAsia="ru-RU"/>
        </w:rPr>
        <w:t>профстандарту</w:t>
      </w:r>
      <w:proofErr w:type="spellEnd"/>
      <w:r w:rsidRPr="0077165F">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r w:rsidRPr="0077165F">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 /_____________________/</w:t>
      </w:r>
    </w:p>
    <w:p w:rsidR="0077165F" w:rsidRPr="0077165F" w:rsidRDefault="0077165F" w:rsidP="0077165F">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77165F">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77165F">
        <w:rPr>
          <w:rFonts w:ascii="inherit" w:eastAsia="Times New Roman" w:hAnsi="inherit" w:cs="Times New Roman"/>
          <w:i/>
          <w:iCs/>
          <w:color w:val="1E2120"/>
          <w:sz w:val="27"/>
          <w:szCs w:val="27"/>
          <w:bdr w:val="none" w:sz="0" w:space="0" w:color="auto" w:frame="1"/>
          <w:lang w:eastAsia="ru-RU"/>
        </w:rPr>
        <w:br/>
        <w:t>«___»___________202__г. ____________ /_____________________/</w:t>
      </w:r>
    </w:p>
    <w:p w:rsidR="000030BB" w:rsidRDefault="000030BB"/>
    <w:sectPr w:rsidR="000030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1253A"/>
    <w:multiLevelType w:val="multilevel"/>
    <w:tmpl w:val="B6B4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466489"/>
    <w:multiLevelType w:val="multilevel"/>
    <w:tmpl w:val="740C7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6303B1"/>
    <w:multiLevelType w:val="multilevel"/>
    <w:tmpl w:val="835A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E60BE3"/>
    <w:multiLevelType w:val="multilevel"/>
    <w:tmpl w:val="529C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4B6E1F"/>
    <w:multiLevelType w:val="multilevel"/>
    <w:tmpl w:val="CB36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E82C34"/>
    <w:multiLevelType w:val="multilevel"/>
    <w:tmpl w:val="0CEC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F93D66"/>
    <w:multiLevelType w:val="multilevel"/>
    <w:tmpl w:val="57BE9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A9781F"/>
    <w:multiLevelType w:val="multilevel"/>
    <w:tmpl w:val="0690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4E682F"/>
    <w:multiLevelType w:val="multilevel"/>
    <w:tmpl w:val="228E2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CB66E8B"/>
    <w:multiLevelType w:val="multilevel"/>
    <w:tmpl w:val="3AA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FF61CDF"/>
    <w:multiLevelType w:val="multilevel"/>
    <w:tmpl w:val="A83C9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20067DA"/>
    <w:multiLevelType w:val="multilevel"/>
    <w:tmpl w:val="C028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F886BCA"/>
    <w:multiLevelType w:val="multilevel"/>
    <w:tmpl w:val="010E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2"/>
  </w:num>
  <w:num w:numId="3">
    <w:abstractNumId w:val="8"/>
  </w:num>
  <w:num w:numId="4">
    <w:abstractNumId w:val="10"/>
  </w:num>
  <w:num w:numId="5">
    <w:abstractNumId w:val="5"/>
  </w:num>
  <w:num w:numId="6">
    <w:abstractNumId w:val="12"/>
  </w:num>
  <w:num w:numId="7">
    <w:abstractNumId w:val="3"/>
  </w:num>
  <w:num w:numId="8">
    <w:abstractNumId w:val="7"/>
  </w:num>
  <w:num w:numId="9">
    <w:abstractNumId w:val="1"/>
  </w:num>
  <w:num w:numId="10">
    <w:abstractNumId w:val="6"/>
  </w:num>
  <w:num w:numId="11">
    <w:abstractNumId w:val="4"/>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F54"/>
    <w:rsid w:val="000030BB"/>
    <w:rsid w:val="002240C8"/>
    <w:rsid w:val="00381F54"/>
    <w:rsid w:val="0043359F"/>
    <w:rsid w:val="0077165F"/>
    <w:rsid w:val="00AF1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6F2F8"/>
  <w15:chartTrackingRefBased/>
  <w15:docId w15:val="{E1A9B10C-7A5C-46BB-B56A-AB7BD9D31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40C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240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7523278">
      <w:bodyDiv w:val="1"/>
      <w:marLeft w:val="0"/>
      <w:marRight w:val="0"/>
      <w:marTop w:val="0"/>
      <w:marBottom w:val="0"/>
      <w:divBdr>
        <w:top w:val="none" w:sz="0" w:space="0" w:color="auto"/>
        <w:left w:val="none" w:sz="0" w:space="0" w:color="auto"/>
        <w:bottom w:val="none" w:sz="0" w:space="0" w:color="auto"/>
        <w:right w:val="none" w:sz="0" w:space="0" w:color="auto"/>
      </w:divBdr>
      <w:divsChild>
        <w:div w:id="487595776">
          <w:marLeft w:val="0"/>
          <w:marRight w:val="0"/>
          <w:marTop w:val="0"/>
          <w:marBottom w:val="0"/>
          <w:divBdr>
            <w:top w:val="none" w:sz="0" w:space="0" w:color="auto"/>
            <w:left w:val="none" w:sz="0" w:space="0" w:color="auto"/>
            <w:bottom w:val="none" w:sz="0" w:space="0" w:color="auto"/>
            <w:right w:val="none" w:sz="0" w:space="0" w:color="auto"/>
          </w:divBdr>
          <w:divsChild>
            <w:div w:id="997805085">
              <w:marLeft w:val="0"/>
              <w:marRight w:val="0"/>
              <w:marTop w:val="0"/>
              <w:marBottom w:val="0"/>
              <w:divBdr>
                <w:top w:val="none" w:sz="0" w:space="0" w:color="auto"/>
                <w:left w:val="none" w:sz="0" w:space="0" w:color="auto"/>
                <w:bottom w:val="none" w:sz="0" w:space="0" w:color="auto"/>
                <w:right w:val="none" w:sz="0" w:space="0" w:color="auto"/>
              </w:divBdr>
              <w:divsChild>
                <w:div w:id="30957763">
                  <w:marLeft w:val="0"/>
                  <w:marRight w:val="0"/>
                  <w:marTop w:val="0"/>
                  <w:marBottom w:val="0"/>
                  <w:divBdr>
                    <w:top w:val="none" w:sz="0" w:space="0" w:color="auto"/>
                    <w:left w:val="none" w:sz="0" w:space="0" w:color="auto"/>
                    <w:bottom w:val="none" w:sz="0" w:space="0" w:color="auto"/>
                    <w:right w:val="none" w:sz="0" w:space="0" w:color="auto"/>
                  </w:divBdr>
                  <w:divsChild>
                    <w:div w:id="1872496454">
                      <w:marLeft w:val="0"/>
                      <w:marRight w:val="0"/>
                      <w:marTop w:val="0"/>
                      <w:marBottom w:val="0"/>
                      <w:divBdr>
                        <w:top w:val="none" w:sz="0" w:space="0" w:color="auto"/>
                        <w:left w:val="none" w:sz="0" w:space="0" w:color="auto"/>
                        <w:bottom w:val="none" w:sz="0" w:space="0" w:color="auto"/>
                        <w:right w:val="none" w:sz="0" w:space="0" w:color="auto"/>
                      </w:divBdr>
                      <w:divsChild>
                        <w:div w:id="475876080">
                          <w:marLeft w:val="0"/>
                          <w:marRight w:val="0"/>
                          <w:marTop w:val="0"/>
                          <w:marBottom w:val="0"/>
                          <w:divBdr>
                            <w:top w:val="none" w:sz="0" w:space="0" w:color="auto"/>
                            <w:left w:val="none" w:sz="0" w:space="0" w:color="auto"/>
                            <w:bottom w:val="none" w:sz="0" w:space="0" w:color="auto"/>
                            <w:right w:val="none" w:sz="0" w:space="0" w:color="auto"/>
                          </w:divBdr>
                          <w:divsChild>
                            <w:div w:id="1971205571">
                              <w:marLeft w:val="0"/>
                              <w:marRight w:val="0"/>
                              <w:marTop w:val="0"/>
                              <w:marBottom w:val="0"/>
                              <w:divBdr>
                                <w:top w:val="none" w:sz="0" w:space="0" w:color="auto"/>
                                <w:left w:val="none" w:sz="0" w:space="0" w:color="auto"/>
                                <w:bottom w:val="none" w:sz="0" w:space="0" w:color="auto"/>
                                <w:right w:val="none" w:sz="0" w:space="0" w:color="auto"/>
                              </w:divBdr>
                              <w:divsChild>
                                <w:div w:id="532765242">
                                  <w:marLeft w:val="0"/>
                                  <w:marRight w:val="0"/>
                                  <w:marTop w:val="0"/>
                                  <w:marBottom w:val="0"/>
                                  <w:divBdr>
                                    <w:top w:val="none" w:sz="0" w:space="0" w:color="auto"/>
                                    <w:left w:val="none" w:sz="0" w:space="0" w:color="auto"/>
                                    <w:bottom w:val="none" w:sz="0" w:space="0" w:color="auto"/>
                                    <w:right w:val="none" w:sz="0" w:space="0" w:color="auto"/>
                                  </w:divBdr>
                                  <w:divsChild>
                                    <w:div w:id="1282034958">
                                      <w:marLeft w:val="0"/>
                                      <w:marRight w:val="0"/>
                                      <w:marTop w:val="0"/>
                                      <w:marBottom w:val="0"/>
                                      <w:divBdr>
                                        <w:top w:val="none" w:sz="0" w:space="0" w:color="auto"/>
                                        <w:left w:val="none" w:sz="0" w:space="0" w:color="auto"/>
                                        <w:bottom w:val="none" w:sz="0" w:space="0" w:color="auto"/>
                                        <w:right w:val="none" w:sz="0" w:space="0" w:color="auto"/>
                                      </w:divBdr>
                                      <w:divsChild>
                                        <w:div w:id="1256943385">
                                          <w:marLeft w:val="0"/>
                                          <w:marRight w:val="0"/>
                                          <w:marTop w:val="0"/>
                                          <w:marBottom w:val="0"/>
                                          <w:divBdr>
                                            <w:top w:val="none" w:sz="0" w:space="0" w:color="auto"/>
                                            <w:left w:val="none" w:sz="0" w:space="0" w:color="auto"/>
                                            <w:bottom w:val="none" w:sz="0" w:space="0" w:color="auto"/>
                                            <w:right w:val="none" w:sz="0" w:space="0" w:color="auto"/>
                                          </w:divBdr>
                                          <w:divsChild>
                                            <w:div w:id="782576394">
                                              <w:marLeft w:val="0"/>
                                              <w:marRight w:val="0"/>
                                              <w:marTop w:val="0"/>
                                              <w:marBottom w:val="0"/>
                                              <w:divBdr>
                                                <w:top w:val="none" w:sz="0" w:space="0" w:color="auto"/>
                                                <w:left w:val="none" w:sz="0" w:space="0" w:color="auto"/>
                                                <w:bottom w:val="none" w:sz="0" w:space="0" w:color="auto"/>
                                                <w:right w:val="none" w:sz="0" w:space="0" w:color="auto"/>
                                              </w:divBdr>
                                            </w:div>
                                            <w:div w:id="6773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0804849">
          <w:marLeft w:val="0"/>
          <w:marRight w:val="0"/>
          <w:marTop w:val="0"/>
          <w:marBottom w:val="0"/>
          <w:divBdr>
            <w:top w:val="none" w:sz="0" w:space="0" w:color="auto"/>
            <w:left w:val="none" w:sz="0" w:space="0" w:color="auto"/>
            <w:bottom w:val="none" w:sz="0" w:space="0" w:color="auto"/>
            <w:right w:val="none" w:sz="0" w:space="0" w:color="auto"/>
          </w:divBdr>
          <w:divsChild>
            <w:div w:id="1148277883">
              <w:marLeft w:val="0"/>
              <w:marRight w:val="0"/>
              <w:marTop w:val="0"/>
              <w:marBottom w:val="0"/>
              <w:divBdr>
                <w:top w:val="none" w:sz="0" w:space="0" w:color="auto"/>
                <w:left w:val="none" w:sz="0" w:space="0" w:color="auto"/>
                <w:bottom w:val="none" w:sz="0" w:space="0" w:color="auto"/>
                <w:right w:val="none" w:sz="0" w:space="0" w:color="auto"/>
              </w:divBdr>
              <w:divsChild>
                <w:div w:id="136843781">
                  <w:marLeft w:val="0"/>
                  <w:marRight w:val="0"/>
                  <w:marTop w:val="0"/>
                  <w:marBottom w:val="0"/>
                  <w:divBdr>
                    <w:top w:val="none" w:sz="0" w:space="0" w:color="auto"/>
                    <w:left w:val="none" w:sz="0" w:space="0" w:color="auto"/>
                    <w:bottom w:val="none" w:sz="0" w:space="0" w:color="auto"/>
                    <w:right w:val="none" w:sz="0" w:space="0" w:color="auto"/>
                  </w:divBdr>
                  <w:divsChild>
                    <w:div w:id="1519467832">
                      <w:marLeft w:val="0"/>
                      <w:marRight w:val="0"/>
                      <w:marTop w:val="0"/>
                      <w:marBottom w:val="0"/>
                      <w:divBdr>
                        <w:top w:val="none" w:sz="0" w:space="0" w:color="auto"/>
                        <w:left w:val="none" w:sz="0" w:space="0" w:color="auto"/>
                        <w:bottom w:val="none" w:sz="0" w:space="0" w:color="auto"/>
                        <w:right w:val="none" w:sz="0" w:space="0" w:color="auto"/>
                      </w:divBdr>
                    </w:div>
                    <w:div w:id="62161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0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5663</Words>
  <Characters>32285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2025-03-03T13:39:00Z</cp:lastPrinted>
  <dcterms:created xsi:type="dcterms:W3CDTF">2025-03-03T06:48:00Z</dcterms:created>
  <dcterms:modified xsi:type="dcterms:W3CDTF">2025-03-07T05:40:00Z</dcterms:modified>
</cp:coreProperties>
</file>